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04224" w14:textId="77777777" w:rsidR="005B48AF" w:rsidRDefault="005B48AF"/>
    <w:p w14:paraId="316612DB" w14:textId="7CD4955A" w:rsidR="005B48AF" w:rsidRPr="00DA0A53" w:rsidRDefault="005B48AF" w:rsidP="00AD3EB2">
      <w:pPr>
        <w:pStyle w:val="Heading5"/>
        <w:rPr>
          <w:sz w:val="40"/>
        </w:rPr>
      </w:pPr>
      <w:r w:rsidRPr="00FE5DF9">
        <w:rPr>
          <w:sz w:val="40"/>
        </w:rPr>
        <w:t xml:space="preserve">STCP </w:t>
      </w:r>
      <w:r w:rsidR="00893216">
        <w:rPr>
          <w:sz w:val="40"/>
        </w:rPr>
        <w:t>25</w:t>
      </w:r>
      <w:r w:rsidR="00FE5DF9">
        <w:rPr>
          <w:sz w:val="40"/>
        </w:rPr>
        <w:t>-3</w:t>
      </w:r>
      <w:r w:rsidRPr="00FE5DF9">
        <w:rPr>
          <w:sz w:val="40"/>
        </w:rPr>
        <w:t xml:space="preserve"> </w:t>
      </w:r>
      <w:r w:rsidR="006C43EE" w:rsidRPr="00FE5DF9">
        <w:rPr>
          <w:sz w:val="40"/>
        </w:rPr>
        <w:t>Issue 00</w:t>
      </w:r>
      <w:r w:rsidR="008416E9">
        <w:rPr>
          <w:sz w:val="40"/>
        </w:rPr>
        <w:t>3</w:t>
      </w:r>
      <w:r w:rsidR="00DA0A53">
        <w:rPr>
          <w:sz w:val="40"/>
        </w:rPr>
        <w:t xml:space="preserve"> Fast Track Self-Governance Process</w:t>
      </w:r>
      <w:r w:rsidR="006C43EE" w:rsidRPr="00FE5DF9">
        <w:rPr>
          <w:sz w:val="40"/>
        </w:rPr>
        <w:t xml:space="preserve"> </w:t>
      </w:r>
    </w:p>
    <w:p w14:paraId="33EE22BE" w14:textId="77777777" w:rsidR="005B48AF" w:rsidRDefault="005B48AF">
      <w:pPr>
        <w:pStyle w:val="Heading5"/>
      </w:pPr>
      <w:r>
        <w:t>STC Procedure Document Authorisation</w:t>
      </w:r>
    </w:p>
    <w:p w14:paraId="51B79BEE" w14:textId="77777777" w:rsidR="005B48AF" w:rsidRDefault="005B48AF"/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0" w:author="Steve Baker [NESO]" w:date="2025-10-16T12:03:00Z" w16du:dateUtc="2025-10-16T11:03:00Z"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2518"/>
        <w:gridCol w:w="2126"/>
        <w:gridCol w:w="2552"/>
        <w:gridCol w:w="1276"/>
        <w:tblGridChange w:id="1">
          <w:tblGrid>
            <w:gridCol w:w="2518"/>
            <w:gridCol w:w="2126"/>
            <w:gridCol w:w="2552"/>
            <w:gridCol w:w="1276"/>
          </w:tblGrid>
        </w:tblGridChange>
      </w:tblGrid>
      <w:tr w:rsidR="005B48AF" w14:paraId="184838C0" w14:textId="77777777" w:rsidTr="005B0AF3">
        <w:tc>
          <w:tcPr>
            <w:tcW w:w="2518" w:type="dxa"/>
            <w:tcPrChange w:id="2" w:author="Steve Baker [NESO]" w:date="2025-10-16T12:03:00Z" w16du:dateUtc="2025-10-16T11:03:00Z">
              <w:tcPr>
                <w:tcW w:w="2518" w:type="dxa"/>
              </w:tcPr>
            </w:tcPrChange>
          </w:tcPr>
          <w:p w14:paraId="0BE5C930" w14:textId="77777777" w:rsidR="005B48AF" w:rsidRDefault="0012495E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Party</w:t>
            </w:r>
          </w:p>
        </w:tc>
        <w:tc>
          <w:tcPr>
            <w:tcW w:w="2126" w:type="dxa"/>
            <w:tcPrChange w:id="3" w:author="Steve Baker [NESO]" w:date="2025-10-16T12:03:00Z" w16du:dateUtc="2025-10-16T11:03:00Z">
              <w:tcPr>
                <w:tcW w:w="2126" w:type="dxa"/>
              </w:tcPr>
            </w:tcPrChange>
          </w:tcPr>
          <w:p w14:paraId="0963F41B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Name of Party Representative</w:t>
            </w:r>
          </w:p>
        </w:tc>
        <w:tc>
          <w:tcPr>
            <w:tcW w:w="2552" w:type="dxa"/>
            <w:tcPrChange w:id="4" w:author="Steve Baker [NESO]" w:date="2025-10-16T12:03:00Z" w16du:dateUtc="2025-10-16T11:03:00Z">
              <w:tcPr>
                <w:tcW w:w="2552" w:type="dxa"/>
              </w:tcPr>
            </w:tcPrChange>
          </w:tcPr>
          <w:p w14:paraId="5A987617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Signature</w:t>
            </w:r>
          </w:p>
        </w:tc>
        <w:tc>
          <w:tcPr>
            <w:tcW w:w="1276" w:type="dxa"/>
            <w:tcPrChange w:id="5" w:author="Steve Baker [NESO]" w:date="2025-10-16T12:03:00Z" w16du:dateUtc="2025-10-16T11:03:00Z">
              <w:tcPr>
                <w:tcW w:w="1276" w:type="dxa"/>
              </w:tcPr>
            </w:tcPrChange>
          </w:tcPr>
          <w:p w14:paraId="25F738BC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Date</w:t>
            </w:r>
          </w:p>
        </w:tc>
      </w:tr>
      <w:tr w:rsidR="005C01CB" w14:paraId="3CF26518" w14:textId="77777777" w:rsidTr="005B0AF3">
        <w:trPr>
          <w:trHeight w:val="780"/>
          <w:trPrChange w:id="6" w:author="Steve Baker [NESO]" w:date="2025-10-16T12:03:00Z" w16du:dateUtc="2025-10-16T11:03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7" w:author="Steve Baker [NESO]" w:date="2025-10-16T12:03:00Z" w16du:dateUtc="2025-10-16T11:03:00Z">
              <w:tcPr>
                <w:tcW w:w="2518" w:type="dxa"/>
                <w:vAlign w:val="center"/>
              </w:tcPr>
            </w:tcPrChange>
          </w:tcPr>
          <w:p w14:paraId="25B5D6EC" w14:textId="0272900A" w:rsidR="005C01CB" w:rsidRDefault="00974902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The Company</w:t>
            </w:r>
          </w:p>
        </w:tc>
        <w:tc>
          <w:tcPr>
            <w:tcW w:w="2126" w:type="dxa"/>
            <w:vAlign w:val="center"/>
            <w:tcPrChange w:id="8" w:author="Steve Baker [NESO]" w:date="2025-10-16T12:03:00Z" w16du:dateUtc="2025-10-16T11:03:00Z">
              <w:tcPr>
                <w:tcW w:w="2126" w:type="dxa"/>
                <w:vAlign w:val="center"/>
              </w:tcPr>
            </w:tcPrChange>
          </w:tcPr>
          <w:p w14:paraId="4C02E5EA" w14:textId="77777777" w:rsidR="005C01CB" w:rsidRDefault="005C01CB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9" w:author="Steve Baker [NESO]" w:date="2025-10-16T12:03:00Z" w16du:dateUtc="2025-10-16T11:03:00Z">
              <w:tcPr>
                <w:tcW w:w="2552" w:type="dxa"/>
                <w:vAlign w:val="center"/>
              </w:tcPr>
            </w:tcPrChange>
          </w:tcPr>
          <w:p w14:paraId="263B151B" w14:textId="77777777" w:rsidR="005C01CB" w:rsidRDefault="005C01CB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10" w:author="Steve Baker [NESO]" w:date="2025-10-16T12:03:00Z" w16du:dateUtc="2025-10-16T11:03:00Z">
              <w:tcPr>
                <w:tcW w:w="1276" w:type="dxa"/>
                <w:vAlign w:val="center"/>
              </w:tcPr>
            </w:tcPrChange>
          </w:tcPr>
          <w:p w14:paraId="43A57125" w14:textId="77777777" w:rsidR="005C01CB" w:rsidRDefault="005C01CB">
            <w:pPr>
              <w:spacing w:after="0"/>
              <w:rPr>
                <w:color w:val="000000"/>
              </w:rPr>
            </w:pPr>
          </w:p>
        </w:tc>
      </w:tr>
      <w:tr w:rsidR="005B48AF" w14:paraId="3D7E9618" w14:textId="77777777" w:rsidTr="005B0AF3">
        <w:trPr>
          <w:trHeight w:val="780"/>
          <w:trPrChange w:id="11" w:author="Steve Baker [NESO]" w:date="2025-10-16T12:03:00Z" w16du:dateUtc="2025-10-16T11:03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12" w:author="Steve Baker [NESO]" w:date="2025-10-16T12:03:00Z" w16du:dateUtc="2025-10-16T11:03:00Z">
              <w:tcPr>
                <w:tcW w:w="2518" w:type="dxa"/>
                <w:vAlign w:val="center"/>
              </w:tcPr>
            </w:tcPrChange>
          </w:tcPr>
          <w:p w14:paraId="3A1D1C97" w14:textId="77777777" w:rsidR="005B48AF" w:rsidRDefault="005B48AF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National Grid</w:t>
            </w:r>
          </w:p>
          <w:p w14:paraId="09DEA2A7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>Electricity Transmission plc</w:t>
            </w:r>
          </w:p>
        </w:tc>
        <w:tc>
          <w:tcPr>
            <w:tcW w:w="2126" w:type="dxa"/>
            <w:vAlign w:val="center"/>
            <w:tcPrChange w:id="13" w:author="Steve Baker [NESO]" w:date="2025-10-16T12:03:00Z" w16du:dateUtc="2025-10-16T11:03:00Z">
              <w:tcPr>
                <w:tcW w:w="2126" w:type="dxa"/>
                <w:vAlign w:val="center"/>
              </w:tcPr>
            </w:tcPrChange>
          </w:tcPr>
          <w:p w14:paraId="3D129352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14" w:author="Steve Baker [NESO]" w:date="2025-10-16T12:03:00Z" w16du:dateUtc="2025-10-16T11:03:00Z">
              <w:tcPr>
                <w:tcW w:w="2552" w:type="dxa"/>
                <w:vAlign w:val="center"/>
              </w:tcPr>
            </w:tcPrChange>
          </w:tcPr>
          <w:p w14:paraId="0CAA828A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15" w:author="Steve Baker [NESO]" w:date="2025-10-16T12:03:00Z" w16du:dateUtc="2025-10-16T11:03:00Z">
              <w:tcPr>
                <w:tcW w:w="1276" w:type="dxa"/>
                <w:vAlign w:val="center"/>
              </w:tcPr>
            </w:tcPrChange>
          </w:tcPr>
          <w:p w14:paraId="045EA222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5B48AF" w14:paraId="739847EA" w14:textId="77777777" w:rsidTr="005B0AF3">
        <w:trPr>
          <w:trHeight w:val="780"/>
          <w:trPrChange w:id="16" w:author="Steve Baker [NESO]" w:date="2025-10-16T12:03:00Z" w16du:dateUtc="2025-10-16T11:03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17" w:author="Steve Baker [NESO]" w:date="2025-10-16T12:03:00Z" w16du:dateUtc="2025-10-16T11:03:00Z">
              <w:tcPr>
                <w:tcW w:w="2518" w:type="dxa"/>
                <w:vAlign w:val="center"/>
              </w:tcPr>
            </w:tcPrChange>
          </w:tcPr>
          <w:p w14:paraId="3C50E2D9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SP Transmission </w:t>
            </w:r>
            <w:r w:rsidR="002F2CFC">
              <w:rPr>
                <w:sz w:val="22"/>
                <w:lang w:eastAsia="en-GB"/>
              </w:rPr>
              <w:t>plc</w:t>
            </w:r>
          </w:p>
        </w:tc>
        <w:tc>
          <w:tcPr>
            <w:tcW w:w="2126" w:type="dxa"/>
            <w:vAlign w:val="center"/>
            <w:tcPrChange w:id="18" w:author="Steve Baker [NESO]" w:date="2025-10-16T12:03:00Z" w16du:dateUtc="2025-10-16T11:03:00Z">
              <w:tcPr>
                <w:tcW w:w="2126" w:type="dxa"/>
                <w:vAlign w:val="center"/>
              </w:tcPr>
            </w:tcPrChange>
          </w:tcPr>
          <w:p w14:paraId="061B674B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19" w:author="Steve Baker [NESO]" w:date="2025-10-16T12:03:00Z" w16du:dateUtc="2025-10-16T11:03:00Z">
              <w:tcPr>
                <w:tcW w:w="2552" w:type="dxa"/>
                <w:vAlign w:val="center"/>
              </w:tcPr>
            </w:tcPrChange>
          </w:tcPr>
          <w:p w14:paraId="64564E28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20" w:author="Steve Baker [NESO]" w:date="2025-10-16T12:03:00Z" w16du:dateUtc="2025-10-16T11:03:00Z">
              <w:tcPr>
                <w:tcW w:w="1276" w:type="dxa"/>
                <w:vAlign w:val="center"/>
              </w:tcPr>
            </w:tcPrChange>
          </w:tcPr>
          <w:p w14:paraId="5E015149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5B48AF" w14:paraId="7D01E9BB" w14:textId="77777777" w:rsidTr="005B0AF3">
        <w:trPr>
          <w:trHeight w:val="780"/>
          <w:trPrChange w:id="21" w:author="Steve Baker [NESO]" w:date="2025-10-16T12:03:00Z" w16du:dateUtc="2025-10-16T11:03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22" w:author="Steve Baker [NESO]" w:date="2025-10-16T12:03:00Z" w16du:dateUtc="2025-10-16T11:03:00Z">
              <w:tcPr>
                <w:tcW w:w="2518" w:type="dxa"/>
                <w:vAlign w:val="center"/>
              </w:tcPr>
            </w:tcPrChange>
          </w:tcPr>
          <w:p w14:paraId="340BD984" w14:textId="77777777" w:rsidR="005B48AF" w:rsidRDefault="002F2CFC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 xml:space="preserve">Scottish Hydro </w:t>
            </w:r>
            <w:r w:rsidR="005B48AF">
              <w:rPr>
                <w:sz w:val="22"/>
                <w:lang w:eastAsia="en-GB"/>
              </w:rPr>
              <w:t>Electric</w:t>
            </w:r>
          </w:p>
          <w:p w14:paraId="45A45A05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Transmission </w:t>
            </w:r>
            <w:r w:rsidR="002F2CFC">
              <w:rPr>
                <w:sz w:val="22"/>
                <w:lang w:eastAsia="en-GB"/>
              </w:rPr>
              <w:t>plc</w:t>
            </w:r>
          </w:p>
        </w:tc>
        <w:tc>
          <w:tcPr>
            <w:tcW w:w="2126" w:type="dxa"/>
            <w:vAlign w:val="center"/>
            <w:tcPrChange w:id="23" w:author="Steve Baker [NESO]" w:date="2025-10-16T12:03:00Z" w16du:dateUtc="2025-10-16T11:03:00Z">
              <w:tcPr>
                <w:tcW w:w="2126" w:type="dxa"/>
                <w:vAlign w:val="center"/>
              </w:tcPr>
            </w:tcPrChange>
          </w:tcPr>
          <w:p w14:paraId="4D1E4D14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24" w:author="Steve Baker [NESO]" w:date="2025-10-16T12:03:00Z" w16du:dateUtc="2025-10-16T11:03:00Z">
              <w:tcPr>
                <w:tcW w:w="2552" w:type="dxa"/>
                <w:vAlign w:val="center"/>
              </w:tcPr>
            </w:tcPrChange>
          </w:tcPr>
          <w:p w14:paraId="1E7FDB40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25" w:author="Steve Baker [NESO]" w:date="2025-10-16T12:03:00Z" w16du:dateUtc="2025-10-16T11:03:00Z">
              <w:tcPr>
                <w:tcW w:w="1276" w:type="dxa"/>
                <w:vAlign w:val="center"/>
              </w:tcPr>
            </w:tcPrChange>
          </w:tcPr>
          <w:p w14:paraId="2A0AD7B4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DF400E" w14:paraId="78D98762" w14:textId="77777777" w:rsidTr="005B0AF3">
        <w:trPr>
          <w:trHeight w:val="780"/>
          <w:trPrChange w:id="26" w:author="Steve Baker [NESO]" w:date="2025-10-16T12:03:00Z" w16du:dateUtc="2025-10-16T11:03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27" w:author="Steve Baker [NESO]" w:date="2025-10-16T12:03:00Z" w16du:dateUtc="2025-10-16T11:03:00Z">
              <w:tcPr>
                <w:tcW w:w="2518" w:type="dxa"/>
                <w:vAlign w:val="center"/>
              </w:tcPr>
            </w:tcPrChange>
          </w:tcPr>
          <w:p w14:paraId="4D70A6DD" w14:textId="77777777" w:rsidR="00DF400E" w:rsidRDefault="00DF400E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Offshore Transmission Owners</w:t>
            </w:r>
          </w:p>
        </w:tc>
        <w:tc>
          <w:tcPr>
            <w:tcW w:w="2126" w:type="dxa"/>
            <w:vAlign w:val="center"/>
            <w:tcPrChange w:id="28" w:author="Steve Baker [NESO]" w:date="2025-10-16T12:03:00Z" w16du:dateUtc="2025-10-16T11:03:00Z">
              <w:tcPr>
                <w:tcW w:w="2126" w:type="dxa"/>
                <w:vAlign w:val="center"/>
              </w:tcPr>
            </w:tcPrChange>
          </w:tcPr>
          <w:p w14:paraId="75BE56E8" w14:textId="77777777" w:rsidR="00DF400E" w:rsidRDefault="00DF400E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29" w:author="Steve Baker [NESO]" w:date="2025-10-16T12:03:00Z" w16du:dateUtc="2025-10-16T11:03:00Z">
              <w:tcPr>
                <w:tcW w:w="2552" w:type="dxa"/>
                <w:vAlign w:val="center"/>
              </w:tcPr>
            </w:tcPrChange>
          </w:tcPr>
          <w:p w14:paraId="2218EE54" w14:textId="77777777" w:rsidR="00DF400E" w:rsidRDefault="00DF400E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30" w:author="Steve Baker [NESO]" w:date="2025-10-16T12:03:00Z" w16du:dateUtc="2025-10-16T11:03:00Z">
              <w:tcPr>
                <w:tcW w:w="1276" w:type="dxa"/>
                <w:vAlign w:val="center"/>
              </w:tcPr>
            </w:tcPrChange>
          </w:tcPr>
          <w:p w14:paraId="317BE3A9" w14:textId="77777777" w:rsidR="00DF400E" w:rsidRDefault="00DF400E">
            <w:pPr>
              <w:spacing w:after="0"/>
              <w:rPr>
                <w:color w:val="000000"/>
              </w:rPr>
            </w:pPr>
          </w:p>
        </w:tc>
      </w:tr>
      <w:tr w:rsidR="005B0AF3" w14:paraId="009313D8" w14:textId="77777777" w:rsidTr="005B0AF3">
        <w:trPr>
          <w:trHeight w:val="780"/>
          <w:ins w:id="31" w:author="Steve Baker [NESO]" w:date="2025-10-16T12:03:00Z" w16du:dateUtc="2025-10-16T11:03:00Z"/>
          <w:trPrChange w:id="32" w:author="Steve Baker [NESO]" w:date="2025-10-16T12:03:00Z" w16du:dateUtc="2025-10-16T11:03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33" w:author="Steve Baker [NESO]" w:date="2025-10-16T12:03:00Z" w16du:dateUtc="2025-10-16T11:03:00Z">
              <w:tcPr>
                <w:tcW w:w="2518" w:type="dxa"/>
                <w:vAlign w:val="center"/>
              </w:tcPr>
            </w:tcPrChange>
          </w:tcPr>
          <w:p w14:paraId="3F8D8C33" w14:textId="5806C4F8" w:rsidR="005B0AF3" w:rsidRDefault="005B0AF3">
            <w:pPr>
              <w:autoSpaceDE w:val="0"/>
              <w:autoSpaceDN w:val="0"/>
              <w:adjustRightInd w:val="0"/>
              <w:spacing w:after="0"/>
              <w:rPr>
                <w:ins w:id="34" w:author="Steve Baker [NESO]" w:date="2025-10-16T12:03:00Z" w16du:dateUtc="2025-10-16T11:03:00Z"/>
                <w:sz w:val="22"/>
                <w:lang w:eastAsia="en-GB"/>
              </w:rPr>
            </w:pPr>
            <w:ins w:id="35" w:author="Steve Baker [NESO]" w:date="2025-10-16T12:03:00Z" w16du:dateUtc="2025-10-16T11:03:00Z">
              <w:r>
                <w:rPr>
                  <w:rStyle w:val="normaltextrun"/>
                  <w:rFonts w:cs="Arial"/>
                  <w:color w:val="D13438"/>
                  <w:u w:val="single"/>
                  <w:shd w:val="clear" w:color="auto" w:fill="FFFFFF"/>
                  <w:lang w:val="en-US"/>
                </w:rPr>
                <w:t>Competitively Appointed Transmission Owners</w:t>
              </w:r>
            </w:ins>
          </w:p>
        </w:tc>
        <w:tc>
          <w:tcPr>
            <w:tcW w:w="2126" w:type="dxa"/>
            <w:vAlign w:val="center"/>
            <w:tcPrChange w:id="36" w:author="Steve Baker [NESO]" w:date="2025-10-16T12:03:00Z" w16du:dateUtc="2025-10-16T11:03:00Z">
              <w:tcPr>
                <w:tcW w:w="2126" w:type="dxa"/>
                <w:vAlign w:val="center"/>
              </w:tcPr>
            </w:tcPrChange>
          </w:tcPr>
          <w:p w14:paraId="34484A42" w14:textId="77777777" w:rsidR="005B0AF3" w:rsidRDefault="005B0AF3">
            <w:pPr>
              <w:spacing w:after="0"/>
              <w:rPr>
                <w:ins w:id="37" w:author="Steve Baker [NESO]" w:date="2025-10-16T12:03:00Z" w16du:dateUtc="2025-10-16T11:03:00Z"/>
                <w:color w:val="000000"/>
              </w:rPr>
            </w:pPr>
          </w:p>
        </w:tc>
        <w:tc>
          <w:tcPr>
            <w:tcW w:w="2552" w:type="dxa"/>
            <w:vAlign w:val="center"/>
            <w:tcPrChange w:id="38" w:author="Steve Baker [NESO]" w:date="2025-10-16T12:03:00Z" w16du:dateUtc="2025-10-16T11:03:00Z">
              <w:tcPr>
                <w:tcW w:w="2552" w:type="dxa"/>
                <w:vAlign w:val="center"/>
              </w:tcPr>
            </w:tcPrChange>
          </w:tcPr>
          <w:p w14:paraId="545595A0" w14:textId="77777777" w:rsidR="005B0AF3" w:rsidRDefault="005B0AF3">
            <w:pPr>
              <w:spacing w:after="0"/>
              <w:rPr>
                <w:ins w:id="39" w:author="Steve Baker [NESO]" w:date="2025-10-16T12:03:00Z" w16du:dateUtc="2025-10-16T11:03:00Z"/>
                <w:color w:val="000000"/>
              </w:rPr>
            </w:pPr>
          </w:p>
        </w:tc>
        <w:tc>
          <w:tcPr>
            <w:tcW w:w="1276" w:type="dxa"/>
            <w:vAlign w:val="center"/>
            <w:tcPrChange w:id="40" w:author="Steve Baker [NESO]" w:date="2025-10-16T12:03:00Z" w16du:dateUtc="2025-10-16T11:03:00Z">
              <w:tcPr>
                <w:tcW w:w="1276" w:type="dxa"/>
                <w:vAlign w:val="center"/>
              </w:tcPr>
            </w:tcPrChange>
          </w:tcPr>
          <w:p w14:paraId="7259F82F" w14:textId="77777777" w:rsidR="005B0AF3" w:rsidRDefault="005B0AF3">
            <w:pPr>
              <w:spacing w:after="0"/>
              <w:rPr>
                <w:ins w:id="41" w:author="Steve Baker [NESO]" w:date="2025-10-16T12:03:00Z" w16du:dateUtc="2025-10-16T11:03:00Z"/>
                <w:color w:val="000000"/>
              </w:rPr>
            </w:pPr>
          </w:p>
        </w:tc>
      </w:tr>
    </w:tbl>
    <w:p w14:paraId="4C2BB542" w14:textId="77777777" w:rsidR="005B48AF" w:rsidRDefault="005B48AF">
      <w:pPr>
        <w:pStyle w:val="Heading5"/>
      </w:pPr>
    </w:p>
    <w:p w14:paraId="43D58C27" w14:textId="77777777" w:rsidR="005B48AF" w:rsidRDefault="005B48AF">
      <w:pPr>
        <w:pStyle w:val="Heading5"/>
      </w:pPr>
      <w:r>
        <w:t>STC Procedure Change Control History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17"/>
        <w:gridCol w:w="5579"/>
      </w:tblGrid>
      <w:tr w:rsidR="005B48AF" w14:paraId="5E1F8DE1" w14:textId="77777777" w:rsidTr="00974902">
        <w:tc>
          <w:tcPr>
            <w:tcW w:w="1526" w:type="dxa"/>
          </w:tcPr>
          <w:p w14:paraId="726E9293" w14:textId="77777777" w:rsidR="005B48AF" w:rsidRPr="00FE5DF9" w:rsidRDefault="002F2CF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Issue </w:t>
            </w:r>
            <w:r w:rsidR="00E35A8B" w:rsidRPr="00FE5DF9">
              <w:rPr>
                <w:sz w:val="22"/>
                <w:szCs w:val="22"/>
              </w:rPr>
              <w:t>001</w:t>
            </w:r>
          </w:p>
        </w:tc>
        <w:tc>
          <w:tcPr>
            <w:tcW w:w="1417" w:type="dxa"/>
          </w:tcPr>
          <w:p w14:paraId="16FA0C83" w14:textId="77777777" w:rsidR="005B48AF" w:rsidRPr="00FE5DF9" w:rsidRDefault="00C82035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E2F01">
              <w:rPr>
                <w:sz w:val="22"/>
                <w:szCs w:val="22"/>
              </w:rPr>
              <w:t>/11</w:t>
            </w:r>
            <w:r w:rsidR="00E35A8B" w:rsidRPr="00FE5DF9">
              <w:rPr>
                <w:sz w:val="22"/>
                <w:szCs w:val="22"/>
              </w:rPr>
              <w:t>/</w:t>
            </w:r>
            <w:r w:rsidR="00174235">
              <w:rPr>
                <w:sz w:val="22"/>
                <w:szCs w:val="22"/>
              </w:rPr>
              <w:t>13</w:t>
            </w:r>
          </w:p>
        </w:tc>
        <w:tc>
          <w:tcPr>
            <w:tcW w:w="5579" w:type="dxa"/>
          </w:tcPr>
          <w:p w14:paraId="11BEC1DA" w14:textId="77777777" w:rsidR="005B48AF" w:rsidRPr="00FE5DF9" w:rsidRDefault="002F2CFC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 w:rsidRPr="00CC2831">
              <w:rPr>
                <w:sz w:val="22"/>
                <w:szCs w:val="22"/>
                <w:lang w:eastAsia="en-GB"/>
              </w:rPr>
              <w:t xml:space="preserve">New STCP </w:t>
            </w:r>
            <w:r>
              <w:rPr>
                <w:sz w:val="22"/>
                <w:szCs w:val="22"/>
                <w:lang w:eastAsia="en-GB"/>
              </w:rPr>
              <w:t xml:space="preserve"> - PM073 &amp; </w:t>
            </w:r>
            <w:r w:rsidR="00295203">
              <w:rPr>
                <w:sz w:val="22"/>
                <w:szCs w:val="22"/>
                <w:lang w:eastAsia="en-GB"/>
              </w:rPr>
              <w:t>CM054</w:t>
            </w:r>
          </w:p>
        </w:tc>
      </w:tr>
      <w:tr w:rsidR="005C01CB" w14:paraId="58F6E8C9" w14:textId="77777777" w:rsidTr="00974902">
        <w:tc>
          <w:tcPr>
            <w:tcW w:w="1526" w:type="dxa"/>
          </w:tcPr>
          <w:p w14:paraId="7B92C7BA" w14:textId="77777777" w:rsidR="005C01CB" w:rsidRDefault="005C01CB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 002</w:t>
            </w:r>
          </w:p>
        </w:tc>
        <w:tc>
          <w:tcPr>
            <w:tcW w:w="1417" w:type="dxa"/>
          </w:tcPr>
          <w:p w14:paraId="4905265A" w14:textId="77777777" w:rsidR="005C01CB" w:rsidRDefault="005C01CB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01/04/19</w:t>
            </w:r>
          </w:p>
        </w:tc>
        <w:tc>
          <w:tcPr>
            <w:tcW w:w="5579" w:type="dxa"/>
          </w:tcPr>
          <w:p w14:paraId="659D273B" w14:textId="77777777" w:rsidR="005C01CB" w:rsidRPr="00CC2831" w:rsidRDefault="005C01CB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Issue 002 incorporating National Grid Legal Separation changes</w:t>
            </w:r>
          </w:p>
        </w:tc>
      </w:tr>
      <w:tr w:rsidR="00974902" w14:paraId="3B2FDEC4" w14:textId="77777777" w:rsidTr="00974902">
        <w:tc>
          <w:tcPr>
            <w:tcW w:w="1526" w:type="dxa"/>
          </w:tcPr>
          <w:p w14:paraId="2007CDBF" w14:textId="042E2C8C" w:rsidR="00974902" w:rsidRPr="00974902" w:rsidRDefault="00974902" w:rsidP="00974902">
            <w:pPr>
              <w:spacing w:after="0"/>
              <w:rPr>
                <w:sz w:val="22"/>
                <w:szCs w:val="22"/>
              </w:rPr>
            </w:pPr>
            <w:r w:rsidRPr="00974902">
              <w:rPr>
                <w:sz w:val="22"/>
                <w:szCs w:val="22"/>
              </w:rPr>
              <w:t>Issue 003</w:t>
            </w:r>
          </w:p>
        </w:tc>
        <w:tc>
          <w:tcPr>
            <w:tcW w:w="1417" w:type="dxa"/>
          </w:tcPr>
          <w:p w14:paraId="666CE02A" w14:textId="21DFA8FE" w:rsidR="00974902" w:rsidRPr="00974902" w:rsidRDefault="00AB2D54" w:rsidP="00974902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8416E9">
              <w:rPr>
                <w:sz w:val="22"/>
                <w:szCs w:val="22"/>
              </w:rPr>
              <w:t>/04</w:t>
            </w:r>
            <w:r w:rsidR="00974902" w:rsidRPr="00974902">
              <w:rPr>
                <w:sz w:val="22"/>
                <w:szCs w:val="22"/>
              </w:rPr>
              <w:t>/2023</w:t>
            </w:r>
          </w:p>
        </w:tc>
        <w:tc>
          <w:tcPr>
            <w:tcW w:w="5579" w:type="dxa"/>
          </w:tcPr>
          <w:p w14:paraId="79E0ABE8" w14:textId="3F664435" w:rsidR="00974902" w:rsidRPr="00974902" w:rsidRDefault="00974902" w:rsidP="00974902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 w:rsidRPr="00974902">
              <w:rPr>
                <w:sz w:val="22"/>
                <w:szCs w:val="22"/>
              </w:rPr>
              <w:t>Issue 003 incorporating use of ‘The Company’ definition as made in the STC</w:t>
            </w:r>
            <w:r w:rsidR="00AB2D54">
              <w:rPr>
                <w:sz w:val="22"/>
                <w:szCs w:val="22"/>
              </w:rPr>
              <w:t xml:space="preserve">  PM0130</w:t>
            </w:r>
          </w:p>
        </w:tc>
      </w:tr>
    </w:tbl>
    <w:p w14:paraId="134D4582" w14:textId="77777777" w:rsidR="005B48AF" w:rsidRDefault="005B48AF"/>
    <w:p w14:paraId="16704194" w14:textId="77777777" w:rsidR="005B48AF" w:rsidRDefault="005B48AF"/>
    <w:p w14:paraId="6B908AD4" w14:textId="77777777" w:rsidR="005B48AF" w:rsidRDefault="005B48AF"/>
    <w:p w14:paraId="232ACC78" w14:textId="77777777" w:rsidR="005B48AF" w:rsidRDefault="005B48AF">
      <w:pPr>
        <w:pStyle w:val="Header"/>
        <w:tabs>
          <w:tab w:val="clear" w:pos="4153"/>
          <w:tab w:val="clear" w:pos="8306"/>
        </w:tabs>
        <w:sectPr w:rsidR="005B48AF">
          <w:headerReference w:type="default" r:id="rId10"/>
          <w:footerReference w:type="default" r:id="rId11"/>
          <w:type w:val="nextColumn"/>
          <w:pgSz w:w="11907" w:h="16840" w:code="9"/>
          <w:pgMar w:top="1440" w:right="1797" w:bottom="1440" w:left="1797" w:header="720" w:footer="720" w:gutter="0"/>
          <w:cols w:space="720"/>
        </w:sectPr>
      </w:pPr>
    </w:p>
    <w:p w14:paraId="3BF2EF56" w14:textId="77777777" w:rsidR="005B48AF" w:rsidRDefault="005B48AF">
      <w:pPr>
        <w:pStyle w:val="Heading1"/>
        <w:keepLines/>
      </w:pPr>
      <w:r>
        <w:lastRenderedPageBreak/>
        <w:t xml:space="preserve">Introduction </w:t>
      </w:r>
    </w:p>
    <w:p w14:paraId="71D4849D" w14:textId="77777777" w:rsidR="005B48AF" w:rsidRDefault="005B48AF">
      <w:pPr>
        <w:pStyle w:val="Heading2"/>
        <w:keepLines/>
      </w:pPr>
      <w:r>
        <w:t>Scope</w:t>
      </w:r>
    </w:p>
    <w:p w14:paraId="00F07B17" w14:textId="54BEF65C" w:rsidR="005B48AF" w:rsidRPr="005B3166" w:rsidRDefault="005B48AF" w:rsidP="006907ED">
      <w:pPr>
        <w:pStyle w:val="Heading3"/>
      </w:pPr>
      <w:r w:rsidRPr="005B3166">
        <w:t xml:space="preserve">This procedure applies to </w:t>
      </w:r>
      <w:r w:rsidR="00974902">
        <w:t>The Company,</w:t>
      </w:r>
      <w:r w:rsidR="00974902" w:rsidRPr="00C13EE3">
        <w:t xml:space="preserve"> as defined in the STC and meaning the licence holder with system operator responsibilities,</w:t>
      </w:r>
      <w:r w:rsidRPr="005B3166">
        <w:t xml:space="preserve"> and each TO. For the purposes of this document, TOs are:</w:t>
      </w:r>
    </w:p>
    <w:p w14:paraId="24AEE52B" w14:textId="77777777" w:rsidR="005C01CB" w:rsidRDefault="005C01CB" w:rsidP="006907ED">
      <w:pPr>
        <w:ind w:left="851"/>
        <w:jc w:val="both"/>
      </w:pPr>
      <w:r>
        <w:t>NGET;</w:t>
      </w:r>
    </w:p>
    <w:p w14:paraId="649A64DB" w14:textId="77777777" w:rsidR="005B48AF" w:rsidRPr="005B3166" w:rsidRDefault="005B48AF" w:rsidP="006907ED">
      <w:pPr>
        <w:ind w:left="851"/>
        <w:jc w:val="both"/>
      </w:pPr>
      <w:r w:rsidRPr="005B3166">
        <w:t xml:space="preserve">SPT; </w:t>
      </w:r>
    </w:p>
    <w:p w14:paraId="121C20C8" w14:textId="77777777" w:rsidR="005B48AF" w:rsidRPr="005B3166" w:rsidRDefault="005B48AF" w:rsidP="006907ED">
      <w:pPr>
        <w:ind w:left="851"/>
        <w:jc w:val="both"/>
      </w:pPr>
      <w:r w:rsidRPr="005B3166">
        <w:t>SHET</w:t>
      </w:r>
      <w:r w:rsidR="00751D24" w:rsidRPr="005B3166">
        <w:t xml:space="preserve">; and </w:t>
      </w:r>
    </w:p>
    <w:p w14:paraId="5C225426" w14:textId="77777777" w:rsidR="0016054B" w:rsidRDefault="00751D24" w:rsidP="006907ED">
      <w:pPr>
        <w:ind w:left="851"/>
        <w:jc w:val="both"/>
        <w:rPr>
          <w:ins w:id="42" w:author="Steve Baker [NESO]" w:date="2025-10-16T12:03:00Z" w16du:dateUtc="2025-10-16T11:03:00Z"/>
        </w:rPr>
      </w:pPr>
      <w:r w:rsidRPr="005B3166">
        <w:t xml:space="preserve">All Offshore Transmission </w:t>
      </w:r>
      <w:r w:rsidR="005A403E" w:rsidRPr="005B3166">
        <w:t>Owners</w:t>
      </w:r>
      <w:r w:rsidRPr="005B3166">
        <w:t xml:space="preserve"> as appointed by the Authority</w:t>
      </w:r>
      <w:r w:rsidR="00050E16" w:rsidRPr="005B3166">
        <w:t>.</w:t>
      </w:r>
      <w:r w:rsidR="00C720C0" w:rsidRPr="005B3166">
        <w:t xml:space="preserve"> </w:t>
      </w:r>
      <w:r w:rsidR="00BF4BDC" w:rsidRPr="005B3166">
        <w:t>(For the avoidance of doubt, this includes Preferred Bidders).</w:t>
      </w:r>
    </w:p>
    <w:p w14:paraId="25578D21" w14:textId="7C77A07E" w:rsidR="00886131" w:rsidRPr="005B3166" w:rsidRDefault="00886131" w:rsidP="006907ED">
      <w:pPr>
        <w:ind w:left="851"/>
        <w:jc w:val="both"/>
      </w:pPr>
      <w:ins w:id="43" w:author="Steve Baker [NESO]" w:date="2025-10-16T12:04:00Z">
        <w:r w:rsidRPr="00886131">
          <w:rPr>
            <w:u w:val="single"/>
            <w:lang w:val="en-US"/>
          </w:rPr>
          <w:t>All Competitively Appointed Transmission License holders as appointed by Ofgem.</w:t>
        </w:r>
      </w:ins>
    </w:p>
    <w:p w14:paraId="2C031830" w14:textId="77777777" w:rsidR="0016054B" w:rsidRPr="005B3166" w:rsidRDefault="00442539" w:rsidP="006907ED">
      <w:pPr>
        <w:ind w:left="851"/>
        <w:jc w:val="both"/>
      </w:pPr>
      <w:r w:rsidRPr="005B3166">
        <w:t>the Code Administrator</w:t>
      </w:r>
    </w:p>
    <w:p w14:paraId="0DC3AFE0" w14:textId="77777777" w:rsidR="00442539" w:rsidRPr="005B3166" w:rsidRDefault="00442539" w:rsidP="005B3166"/>
    <w:p w14:paraId="273ECDF6" w14:textId="77777777" w:rsidR="005B48AF" w:rsidRDefault="005B48AF" w:rsidP="006907ED">
      <w:pPr>
        <w:pStyle w:val="Heading2"/>
        <w:keepLines/>
        <w:jc w:val="both"/>
      </w:pPr>
      <w:r>
        <w:t xml:space="preserve">Objectives </w:t>
      </w:r>
    </w:p>
    <w:p w14:paraId="2F7028F1" w14:textId="77777777" w:rsidR="00D104B8" w:rsidRPr="005B3166" w:rsidRDefault="00AD3EB2" w:rsidP="006907ED">
      <w:pPr>
        <w:pStyle w:val="Heading3"/>
      </w:pPr>
      <w:r w:rsidRPr="005B3166">
        <w:t xml:space="preserve">The objective of this document is to set out the Process that </w:t>
      </w:r>
      <w:r w:rsidR="00E87E6E" w:rsidRPr="005B3166">
        <w:t xml:space="preserve">shall apply in respect of </w:t>
      </w:r>
      <w:r w:rsidR="00D104B8" w:rsidRPr="005B3166">
        <w:t xml:space="preserve">STC </w:t>
      </w:r>
      <w:r w:rsidR="00E87E6E" w:rsidRPr="005B3166">
        <w:t>Modification Fast Track Proposals</w:t>
      </w:r>
      <w:r w:rsidR="00D104B8" w:rsidRPr="005B3166">
        <w:t>.</w:t>
      </w:r>
    </w:p>
    <w:p w14:paraId="7CDF5F78" w14:textId="77777777" w:rsidR="005B48AF" w:rsidRPr="005B3166" w:rsidRDefault="005B48AF" w:rsidP="006907ED">
      <w:pPr>
        <w:jc w:val="both"/>
      </w:pPr>
    </w:p>
    <w:p w14:paraId="205E6818" w14:textId="77777777" w:rsidR="005B48AF" w:rsidRDefault="005B48AF" w:rsidP="006907ED">
      <w:pPr>
        <w:pStyle w:val="Heading1"/>
        <w:keepLines/>
        <w:jc w:val="both"/>
      </w:pPr>
      <w:r>
        <w:t>Key Definitions</w:t>
      </w:r>
    </w:p>
    <w:p w14:paraId="60CC30F7" w14:textId="77777777" w:rsidR="005B48AF" w:rsidRPr="00CD168E" w:rsidRDefault="005B48AF" w:rsidP="006907ED">
      <w:pPr>
        <w:pStyle w:val="Heading2"/>
        <w:keepLines/>
        <w:jc w:val="both"/>
        <w:rPr>
          <w:rFonts w:cs="Arial"/>
        </w:rPr>
      </w:pPr>
      <w:r>
        <w:t xml:space="preserve">For the purposes of STCP </w:t>
      </w:r>
      <w:r w:rsidR="00174235">
        <w:t>25-3</w:t>
      </w:r>
      <w:r>
        <w:t>:</w:t>
      </w:r>
    </w:p>
    <w:p w14:paraId="147F622E" w14:textId="77777777" w:rsidR="00CD168E" w:rsidRPr="005B3166" w:rsidRDefault="00CD168E" w:rsidP="006907ED">
      <w:pPr>
        <w:ind w:left="851"/>
        <w:jc w:val="both"/>
      </w:pPr>
      <w:r w:rsidRPr="005B3166">
        <w:rPr>
          <w:b/>
        </w:rPr>
        <w:t>Fast Track Self Governance Process</w:t>
      </w:r>
      <w:r w:rsidRPr="005B3166">
        <w:t xml:space="preserve"> means the </w:t>
      </w:r>
      <w:r w:rsidR="00FE5DF9" w:rsidRPr="005B3166">
        <w:t xml:space="preserve">process set out in this STCP </w:t>
      </w:r>
      <w:r w:rsidR="00174235">
        <w:t>25-3</w:t>
      </w:r>
      <w:r w:rsidRPr="005B3166">
        <w:t>.</w:t>
      </w:r>
    </w:p>
    <w:p w14:paraId="75E62825" w14:textId="77777777" w:rsidR="00751D24" w:rsidRPr="005B3166" w:rsidRDefault="00E87E6E" w:rsidP="006907ED">
      <w:pPr>
        <w:ind w:left="851"/>
        <w:jc w:val="both"/>
      </w:pPr>
      <w:r w:rsidRPr="005B3166">
        <w:rPr>
          <w:b/>
        </w:rPr>
        <w:t>Fast Track Self Governance Report</w:t>
      </w:r>
      <w:r w:rsidRPr="005B3166">
        <w:t xml:space="preserve"> means a report prepared by the Proposer of a STC Modification Fast Track Proposals</w:t>
      </w:r>
      <w:r w:rsidR="00C120C5" w:rsidRPr="005B3166">
        <w:t xml:space="preserve"> pursuant to </w:t>
      </w:r>
      <w:r w:rsidR="00FE5DF9" w:rsidRPr="005B3166">
        <w:t xml:space="preserve">Paragraph 3.1.3 to this STCP </w:t>
      </w:r>
      <w:r w:rsidR="00174235">
        <w:t>25-3</w:t>
      </w:r>
      <w:r w:rsidRPr="005B3166">
        <w:t>.</w:t>
      </w:r>
    </w:p>
    <w:p w14:paraId="199EFE71" w14:textId="77777777" w:rsidR="00240C88" w:rsidRPr="005B3166" w:rsidRDefault="001004F8" w:rsidP="006907ED">
      <w:pPr>
        <w:ind w:left="851"/>
        <w:jc w:val="both"/>
      </w:pPr>
      <w:r w:rsidRPr="005B3166">
        <w:rPr>
          <w:b/>
        </w:rPr>
        <w:t>Process Diagram</w:t>
      </w:r>
      <w:r w:rsidR="00C438B0" w:rsidRPr="005B3166">
        <w:t xml:space="preserve"> </w:t>
      </w:r>
      <w:r w:rsidR="005B5356" w:rsidRPr="005B3166">
        <w:t>mean</w:t>
      </w:r>
      <w:r w:rsidR="00C438B0" w:rsidRPr="005B3166">
        <w:t>s the diagram</w:t>
      </w:r>
      <w:r w:rsidR="00FE5DF9" w:rsidRPr="005B3166">
        <w:t xml:space="preserve"> at Appendix A to this STCP </w:t>
      </w:r>
      <w:r w:rsidR="00174235">
        <w:t>25-3</w:t>
      </w:r>
      <w:r w:rsidR="00E35A8B" w:rsidRPr="005B3166">
        <w:t>.</w:t>
      </w:r>
    </w:p>
    <w:p w14:paraId="0393F737" w14:textId="77777777" w:rsidR="00756555" w:rsidRPr="005B3166" w:rsidRDefault="00756555" w:rsidP="006907ED">
      <w:pPr>
        <w:ind w:left="851"/>
        <w:jc w:val="both"/>
      </w:pPr>
      <w:r w:rsidRPr="005B3166">
        <w:rPr>
          <w:b/>
        </w:rPr>
        <w:t>STC Modification Proposal Form</w:t>
      </w:r>
      <w:r w:rsidRPr="005B3166">
        <w:t xml:space="preserve"> means the form in respect of STC Modif</w:t>
      </w:r>
      <w:r w:rsidR="00FE5DF9" w:rsidRPr="005B3166">
        <w:t>ication Proposals set out in CM054</w:t>
      </w:r>
      <w:r w:rsidRPr="005B3166">
        <w:t>.</w:t>
      </w:r>
    </w:p>
    <w:p w14:paraId="5E7FBB5E" w14:textId="77777777" w:rsidR="00FC1AC3" w:rsidRPr="00CA4E22" w:rsidRDefault="00FC1AC3" w:rsidP="006907ED">
      <w:pPr>
        <w:pStyle w:val="Heading1"/>
        <w:keepLines/>
        <w:jc w:val="both"/>
      </w:pPr>
      <w:r w:rsidRPr="00CA4E22">
        <w:t>Objective</w:t>
      </w:r>
    </w:p>
    <w:p w14:paraId="6543DC70" w14:textId="77777777" w:rsidR="00FC1AC3" w:rsidRPr="00CA4E22" w:rsidRDefault="00FC1AC3" w:rsidP="006907ED">
      <w:pPr>
        <w:pStyle w:val="Heading2"/>
        <w:jc w:val="both"/>
        <w:rPr>
          <w:b w:val="0"/>
          <w:i w:val="0"/>
          <w:sz w:val="20"/>
        </w:rPr>
      </w:pPr>
      <w:r w:rsidRPr="00CA4E22">
        <w:rPr>
          <w:b w:val="0"/>
          <w:i w:val="0"/>
          <w:sz w:val="20"/>
        </w:rPr>
        <w:t>To provide a modification process whereby if the STC Modification Panel unanimously determines that a proposal meets the Fast Track Self-Governance criteria then the modification will proceed without Authority approval.</w:t>
      </w:r>
    </w:p>
    <w:p w14:paraId="776CA5FA" w14:textId="77777777" w:rsidR="005B48AF" w:rsidRPr="00CA4E22" w:rsidRDefault="005B48AF" w:rsidP="006907ED">
      <w:pPr>
        <w:pStyle w:val="Heading1"/>
        <w:keepLines/>
        <w:jc w:val="both"/>
      </w:pPr>
      <w:r w:rsidRPr="00CA4E22">
        <w:t>Procedure</w:t>
      </w:r>
    </w:p>
    <w:p w14:paraId="1E285A3D" w14:textId="77777777" w:rsidR="0008506F" w:rsidRPr="00CA4E22" w:rsidRDefault="00C438B0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>The Parties shall follow the process set out in this STCP</w:t>
      </w:r>
      <w:r w:rsidR="00FE5DF9">
        <w:rPr>
          <w:rFonts w:cs="Arial"/>
          <w:b w:val="0"/>
          <w:i w:val="0"/>
          <w:sz w:val="20"/>
        </w:rPr>
        <w:t xml:space="preserve"> </w:t>
      </w:r>
      <w:r w:rsidR="00174235">
        <w:rPr>
          <w:rFonts w:cs="Arial"/>
          <w:b w:val="0"/>
          <w:i w:val="0"/>
          <w:sz w:val="20"/>
        </w:rPr>
        <w:t>25-3</w:t>
      </w:r>
      <w:r w:rsidRPr="00CA4E22">
        <w:rPr>
          <w:rFonts w:cs="Arial"/>
          <w:b w:val="0"/>
          <w:i w:val="0"/>
          <w:sz w:val="20"/>
        </w:rPr>
        <w:t xml:space="preserve"> in respect of </w:t>
      </w:r>
      <w:r w:rsidR="00E87E6E" w:rsidRPr="00CA4E22">
        <w:rPr>
          <w:rFonts w:cs="Arial"/>
          <w:b w:val="0"/>
          <w:i w:val="0"/>
          <w:sz w:val="20"/>
        </w:rPr>
        <w:t>STC Modification Fast Track Proposals</w:t>
      </w:r>
      <w:r w:rsidR="001004F8" w:rsidRPr="00CA4E22">
        <w:rPr>
          <w:rFonts w:cs="Arial"/>
          <w:b w:val="0"/>
          <w:i w:val="0"/>
          <w:sz w:val="20"/>
        </w:rPr>
        <w:t>. The Process Diagram</w:t>
      </w:r>
      <w:r w:rsidRPr="00CA4E22">
        <w:rPr>
          <w:rFonts w:cs="Arial"/>
          <w:b w:val="0"/>
          <w:i w:val="0"/>
          <w:sz w:val="20"/>
        </w:rPr>
        <w:t xml:space="preserve"> </w:t>
      </w:r>
      <w:r w:rsidR="0008506F" w:rsidRPr="00CA4E22">
        <w:rPr>
          <w:rFonts w:cs="Arial"/>
          <w:b w:val="0"/>
          <w:i w:val="0"/>
          <w:sz w:val="20"/>
        </w:rPr>
        <w:t>illustrate</w:t>
      </w:r>
      <w:r w:rsidR="001004F8" w:rsidRPr="00CA4E22">
        <w:rPr>
          <w:rFonts w:cs="Arial"/>
          <w:b w:val="0"/>
          <w:i w:val="0"/>
          <w:sz w:val="20"/>
        </w:rPr>
        <w:t>s</w:t>
      </w:r>
      <w:r w:rsidR="0008506F" w:rsidRPr="00CA4E22">
        <w:rPr>
          <w:rFonts w:cs="Arial"/>
          <w:b w:val="0"/>
          <w:i w:val="0"/>
          <w:sz w:val="20"/>
        </w:rPr>
        <w:t xml:space="preserve"> this proces</w:t>
      </w:r>
      <w:r w:rsidR="00FE5DF9">
        <w:rPr>
          <w:rFonts w:cs="Arial"/>
          <w:b w:val="0"/>
          <w:i w:val="0"/>
          <w:sz w:val="20"/>
        </w:rPr>
        <w:t xml:space="preserve">s and form part of this STCP </w:t>
      </w:r>
      <w:r w:rsidR="00174235">
        <w:rPr>
          <w:rFonts w:cs="Arial"/>
          <w:b w:val="0"/>
          <w:i w:val="0"/>
          <w:sz w:val="20"/>
        </w:rPr>
        <w:t>25-3</w:t>
      </w:r>
      <w:r w:rsidR="0008506F" w:rsidRPr="00CA4E22">
        <w:rPr>
          <w:rFonts w:cs="Arial"/>
          <w:b w:val="0"/>
          <w:i w:val="0"/>
          <w:sz w:val="20"/>
        </w:rPr>
        <w:t>, but in the event of any conflict betwee</w:t>
      </w:r>
      <w:r w:rsidR="00FE5DF9">
        <w:rPr>
          <w:rFonts w:cs="Arial"/>
          <w:b w:val="0"/>
          <w:i w:val="0"/>
          <w:sz w:val="20"/>
        </w:rPr>
        <w:t xml:space="preserve">n the main body of this STCP </w:t>
      </w:r>
      <w:r w:rsidR="00174235">
        <w:rPr>
          <w:rFonts w:cs="Arial"/>
          <w:b w:val="0"/>
          <w:i w:val="0"/>
          <w:sz w:val="20"/>
        </w:rPr>
        <w:t>25-3</w:t>
      </w:r>
      <w:r w:rsidR="0008506F" w:rsidRPr="00CA4E22">
        <w:rPr>
          <w:rFonts w:cs="Arial"/>
          <w:b w:val="0"/>
          <w:i w:val="0"/>
          <w:sz w:val="20"/>
        </w:rPr>
        <w:t xml:space="preserve"> and th</w:t>
      </w:r>
      <w:r w:rsidR="001004F8" w:rsidRPr="00CA4E22">
        <w:rPr>
          <w:rFonts w:cs="Arial"/>
          <w:b w:val="0"/>
          <w:i w:val="0"/>
          <w:sz w:val="20"/>
        </w:rPr>
        <w:t>e Process Diagram</w:t>
      </w:r>
      <w:r w:rsidR="00484478" w:rsidRPr="00CA4E22">
        <w:rPr>
          <w:rFonts w:cs="Arial"/>
          <w:b w:val="0"/>
          <w:i w:val="0"/>
          <w:sz w:val="20"/>
        </w:rPr>
        <w:t>, then the mai</w:t>
      </w:r>
      <w:r w:rsidR="00013AB9">
        <w:rPr>
          <w:rFonts w:cs="Arial"/>
          <w:b w:val="0"/>
          <w:i w:val="0"/>
          <w:sz w:val="20"/>
        </w:rPr>
        <w:t>n body of this STCP 25-3</w:t>
      </w:r>
      <w:r w:rsidR="0008506F" w:rsidRPr="00CA4E22">
        <w:rPr>
          <w:rFonts w:cs="Arial"/>
          <w:b w:val="0"/>
          <w:i w:val="0"/>
          <w:sz w:val="20"/>
        </w:rPr>
        <w:t xml:space="preserve"> shall prevail.</w:t>
      </w:r>
    </w:p>
    <w:p w14:paraId="0D1A97BA" w14:textId="77777777" w:rsidR="00E87E6E" w:rsidRPr="00CA4E22" w:rsidRDefault="00CD168E" w:rsidP="006907ED">
      <w:pPr>
        <w:pStyle w:val="Heading2"/>
        <w:jc w:val="both"/>
        <w:rPr>
          <w:rFonts w:cs="Arial"/>
          <w:b w:val="0"/>
          <w:i w:val="0"/>
          <w:sz w:val="20"/>
        </w:rPr>
      </w:pPr>
      <w:bookmarkStart w:id="44" w:name="_BPDC_LN_INS_1017"/>
      <w:bookmarkStart w:id="45" w:name="_BPDC_LN_INS_1016"/>
      <w:bookmarkStart w:id="46" w:name="_BPDC_LN_INS_1015"/>
      <w:bookmarkEnd w:id="44"/>
      <w:bookmarkEnd w:id="45"/>
      <w:bookmarkEnd w:id="46"/>
      <w:r w:rsidRPr="00CA4E22">
        <w:rPr>
          <w:rFonts w:cs="Arial"/>
          <w:b w:val="0"/>
          <w:i w:val="0"/>
          <w:sz w:val="20"/>
        </w:rPr>
        <w:t>W</w:t>
      </w:r>
      <w:r w:rsidR="00E87E6E" w:rsidRPr="00CA4E22">
        <w:rPr>
          <w:rFonts w:cs="Arial"/>
          <w:b w:val="0"/>
          <w:i w:val="0"/>
          <w:sz w:val="20"/>
        </w:rPr>
        <w:t>here a</w:t>
      </w:r>
      <w:r w:rsidR="00C120C5" w:rsidRPr="00CA4E22">
        <w:rPr>
          <w:rFonts w:cs="Arial"/>
          <w:b w:val="0"/>
          <w:i w:val="0"/>
          <w:sz w:val="20"/>
        </w:rPr>
        <w:t>n amendment</w:t>
      </w:r>
      <w:r w:rsidR="00E87E6E" w:rsidRPr="00CA4E22">
        <w:rPr>
          <w:rFonts w:cs="Arial"/>
          <w:b w:val="0"/>
          <w:i w:val="0"/>
          <w:sz w:val="20"/>
        </w:rPr>
        <w:t xml:space="preserve"> can reasonably be considered to simply reflect a matter of a fact and a housekeeping </w:t>
      </w:r>
      <w:r w:rsidRPr="00CA4E22">
        <w:rPr>
          <w:rFonts w:cs="Arial"/>
          <w:b w:val="0"/>
          <w:i w:val="0"/>
          <w:sz w:val="20"/>
        </w:rPr>
        <w:t xml:space="preserve">STC </w:t>
      </w:r>
      <w:r w:rsidR="00E87E6E" w:rsidRPr="00CA4E22">
        <w:rPr>
          <w:rFonts w:cs="Arial"/>
          <w:b w:val="0"/>
          <w:i w:val="0"/>
          <w:sz w:val="20"/>
        </w:rPr>
        <w:t xml:space="preserve">Modification is required as a result of some error or factual change, the </w:t>
      </w:r>
      <w:r w:rsidRPr="00CA4E22">
        <w:rPr>
          <w:rFonts w:cs="Arial"/>
          <w:b w:val="0"/>
          <w:i w:val="0"/>
          <w:sz w:val="20"/>
        </w:rPr>
        <w:t xml:space="preserve">STC </w:t>
      </w:r>
      <w:r w:rsidR="00E87E6E" w:rsidRPr="00CA4E22">
        <w:rPr>
          <w:rFonts w:cs="Arial"/>
          <w:b w:val="0"/>
          <w:i w:val="0"/>
          <w:sz w:val="20"/>
        </w:rPr>
        <w:t xml:space="preserve">Modification </w:t>
      </w:r>
      <w:r w:rsidRPr="00CA4E22">
        <w:rPr>
          <w:rFonts w:cs="Arial"/>
          <w:b w:val="0"/>
          <w:i w:val="0"/>
          <w:sz w:val="20"/>
        </w:rPr>
        <w:t>may proceed using this Fast Track Self Governance Process.</w:t>
      </w:r>
      <w:r w:rsidR="00E87E6E" w:rsidRPr="00CA4E22">
        <w:rPr>
          <w:rFonts w:cs="Arial"/>
          <w:b w:val="0"/>
          <w:i w:val="0"/>
          <w:sz w:val="20"/>
        </w:rPr>
        <w:t xml:space="preserve"> Examples </w:t>
      </w:r>
      <w:r w:rsidR="00C120C5" w:rsidRPr="00CA4E22">
        <w:rPr>
          <w:rFonts w:cs="Arial"/>
          <w:b w:val="0"/>
          <w:i w:val="0"/>
          <w:sz w:val="20"/>
        </w:rPr>
        <w:t>of such amendments include</w:t>
      </w:r>
      <w:r w:rsidR="00E87E6E" w:rsidRPr="00CA4E22">
        <w:rPr>
          <w:rFonts w:cs="Arial"/>
          <w:b w:val="0"/>
          <w:i w:val="0"/>
          <w:sz w:val="20"/>
        </w:rPr>
        <w:t xml:space="preserve">;  </w:t>
      </w:r>
    </w:p>
    <w:p w14:paraId="503B6B93" w14:textId="77777777" w:rsidR="00E87E6E" w:rsidRPr="00CA4E22" w:rsidRDefault="00E87E6E" w:rsidP="006907ED">
      <w:pPr>
        <w:pStyle w:val="Default"/>
        <w:ind w:left="360"/>
        <w:jc w:val="both"/>
        <w:rPr>
          <w:rFonts w:ascii="Arial" w:hAnsi="Arial" w:cs="Arial"/>
          <w:sz w:val="20"/>
          <w:szCs w:val="20"/>
        </w:rPr>
      </w:pPr>
    </w:p>
    <w:p w14:paraId="129AB84D" w14:textId="77777777" w:rsidR="00E87E6E" w:rsidRPr="00CA4E22" w:rsidRDefault="00E87E6E" w:rsidP="006907ED">
      <w:pPr>
        <w:pStyle w:val="Default"/>
        <w:numPr>
          <w:ilvl w:val="1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CA4E22">
        <w:rPr>
          <w:rFonts w:ascii="Arial" w:hAnsi="Arial" w:cs="Arial"/>
          <w:sz w:val="20"/>
          <w:szCs w:val="20"/>
        </w:rPr>
        <w:t>Updating names or addresses listed in the STC;</w:t>
      </w:r>
    </w:p>
    <w:p w14:paraId="549D29E7" w14:textId="77777777" w:rsidR="00E87E6E" w:rsidRPr="00CA4E22" w:rsidRDefault="00E87E6E" w:rsidP="006907ED">
      <w:pPr>
        <w:pStyle w:val="Default"/>
        <w:numPr>
          <w:ilvl w:val="1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CA4E22">
        <w:rPr>
          <w:rFonts w:ascii="Arial" w:hAnsi="Arial" w:cs="Arial"/>
          <w:sz w:val="20"/>
          <w:szCs w:val="20"/>
        </w:rPr>
        <w:t>Correcting minor typographical errors;</w:t>
      </w:r>
    </w:p>
    <w:p w14:paraId="2C5D6B25" w14:textId="77777777" w:rsidR="00E87E6E" w:rsidRPr="00CA4E22" w:rsidRDefault="00E87E6E" w:rsidP="006907ED">
      <w:pPr>
        <w:pStyle w:val="Default"/>
        <w:numPr>
          <w:ilvl w:val="1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CA4E22">
        <w:rPr>
          <w:rFonts w:ascii="Arial" w:hAnsi="Arial" w:cs="Arial"/>
          <w:sz w:val="20"/>
          <w:szCs w:val="20"/>
        </w:rPr>
        <w:t xml:space="preserve">Correcting formatting and consistency errors; and </w:t>
      </w:r>
    </w:p>
    <w:p w14:paraId="16E43752" w14:textId="77777777" w:rsidR="00E87E6E" w:rsidRPr="00CA4E22" w:rsidRDefault="00E87E6E" w:rsidP="006907ED">
      <w:pPr>
        <w:pStyle w:val="Default"/>
        <w:numPr>
          <w:ilvl w:val="1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CA4E22">
        <w:rPr>
          <w:rFonts w:ascii="Arial" w:hAnsi="Arial" w:cs="Arial"/>
          <w:sz w:val="20"/>
          <w:szCs w:val="20"/>
        </w:rPr>
        <w:lastRenderedPageBreak/>
        <w:t xml:space="preserve">Updating out of date references to documents or paragraphs.  </w:t>
      </w:r>
    </w:p>
    <w:p w14:paraId="4C2B0633" w14:textId="77777777" w:rsidR="003A6C94" w:rsidRPr="00CA4E22" w:rsidRDefault="003A6C94" w:rsidP="006907ED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999C252" w14:textId="77777777" w:rsidR="00E87E6E" w:rsidRPr="00CA4E22" w:rsidRDefault="00E87E6E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 xml:space="preserve">The </w:t>
      </w:r>
      <w:r w:rsidR="00C120C5" w:rsidRPr="00CA4E22">
        <w:rPr>
          <w:rFonts w:cs="Arial"/>
          <w:b w:val="0"/>
          <w:i w:val="0"/>
          <w:sz w:val="20"/>
        </w:rPr>
        <w:t>P</w:t>
      </w:r>
      <w:r w:rsidRPr="00CA4E22">
        <w:rPr>
          <w:rFonts w:cs="Arial"/>
          <w:b w:val="0"/>
          <w:i w:val="0"/>
          <w:sz w:val="20"/>
        </w:rPr>
        <w:t xml:space="preserve">roposer </w:t>
      </w:r>
      <w:r w:rsidR="00C120C5" w:rsidRPr="00CA4E22">
        <w:rPr>
          <w:rFonts w:cs="Arial"/>
          <w:b w:val="0"/>
          <w:i w:val="0"/>
          <w:sz w:val="20"/>
        </w:rPr>
        <w:t>will</w:t>
      </w:r>
      <w:r w:rsidRPr="00CA4E22">
        <w:rPr>
          <w:rFonts w:cs="Arial"/>
          <w:b w:val="0"/>
          <w:i w:val="0"/>
          <w:sz w:val="20"/>
        </w:rPr>
        <w:t xml:space="preserve"> provide their rationale for </w:t>
      </w:r>
      <w:r w:rsidR="00C120C5" w:rsidRPr="00CA4E22">
        <w:rPr>
          <w:rFonts w:cs="Arial"/>
          <w:b w:val="0"/>
          <w:i w:val="0"/>
          <w:sz w:val="20"/>
        </w:rPr>
        <w:t>the use of the F</w:t>
      </w:r>
      <w:r w:rsidRPr="00CA4E22">
        <w:rPr>
          <w:rFonts w:cs="Arial"/>
          <w:b w:val="0"/>
          <w:i w:val="0"/>
          <w:sz w:val="20"/>
        </w:rPr>
        <w:t xml:space="preserve">ast </w:t>
      </w:r>
      <w:r w:rsidR="00C120C5" w:rsidRPr="00CA4E22">
        <w:rPr>
          <w:rFonts w:cs="Arial"/>
          <w:b w:val="0"/>
          <w:i w:val="0"/>
          <w:sz w:val="20"/>
        </w:rPr>
        <w:t>T</w:t>
      </w:r>
      <w:r w:rsidRPr="00CA4E22">
        <w:rPr>
          <w:rFonts w:cs="Arial"/>
          <w:b w:val="0"/>
          <w:i w:val="0"/>
          <w:sz w:val="20"/>
        </w:rPr>
        <w:t xml:space="preserve">rack </w:t>
      </w:r>
      <w:r w:rsidR="00C120C5" w:rsidRPr="00CA4E22">
        <w:rPr>
          <w:rFonts w:cs="Arial"/>
          <w:b w:val="0"/>
          <w:i w:val="0"/>
          <w:sz w:val="20"/>
        </w:rPr>
        <w:t>S</w:t>
      </w:r>
      <w:r w:rsidRPr="00CA4E22">
        <w:rPr>
          <w:rFonts w:cs="Arial"/>
          <w:b w:val="0"/>
          <w:i w:val="0"/>
          <w:sz w:val="20"/>
        </w:rPr>
        <w:t>elf</w:t>
      </w:r>
      <w:r w:rsidR="007861D8" w:rsidRPr="00CA4E22">
        <w:rPr>
          <w:rFonts w:cs="Arial"/>
          <w:b w:val="0"/>
          <w:i w:val="0"/>
          <w:sz w:val="20"/>
        </w:rPr>
        <w:t>-</w:t>
      </w:r>
      <w:r w:rsidR="00C120C5" w:rsidRPr="00CA4E22">
        <w:rPr>
          <w:rFonts w:cs="Arial"/>
          <w:b w:val="0"/>
          <w:i w:val="0"/>
          <w:sz w:val="20"/>
        </w:rPr>
        <w:t>G</w:t>
      </w:r>
      <w:r w:rsidRPr="00CA4E22">
        <w:rPr>
          <w:rFonts w:cs="Arial"/>
          <w:b w:val="0"/>
          <w:i w:val="0"/>
          <w:sz w:val="20"/>
        </w:rPr>
        <w:t>overnance</w:t>
      </w:r>
      <w:r w:rsidR="00C120C5" w:rsidRPr="00CA4E22">
        <w:rPr>
          <w:rFonts w:cs="Arial"/>
          <w:b w:val="0"/>
          <w:i w:val="0"/>
          <w:sz w:val="20"/>
        </w:rPr>
        <w:t xml:space="preserve"> Process</w:t>
      </w:r>
      <w:r w:rsidRPr="00CA4E22">
        <w:rPr>
          <w:rFonts w:cs="Arial"/>
          <w:b w:val="0"/>
          <w:i w:val="0"/>
          <w:sz w:val="20"/>
        </w:rPr>
        <w:t xml:space="preserve"> within </w:t>
      </w:r>
      <w:r w:rsidR="00C120C5" w:rsidRPr="00CA4E22">
        <w:rPr>
          <w:rFonts w:cs="Arial"/>
          <w:b w:val="0"/>
          <w:i w:val="0"/>
          <w:sz w:val="20"/>
        </w:rPr>
        <w:t>the</w:t>
      </w:r>
      <w:r w:rsidR="00F60E01" w:rsidRPr="00CA4E22">
        <w:rPr>
          <w:rFonts w:cs="Arial"/>
          <w:b w:val="0"/>
          <w:i w:val="0"/>
          <w:sz w:val="20"/>
        </w:rPr>
        <w:t xml:space="preserve"> </w:t>
      </w:r>
      <w:r w:rsidR="00B33A3D" w:rsidRPr="00CA4E22">
        <w:rPr>
          <w:rFonts w:cs="Arial"/>
          <w:b w:val="0"/>
          <w:i w:val="0"/>
          <w:sz w:val="20"/>
        </w:rPr>
        <w:t>STC Modification Fast Track Proposal</w:t>
      </w:r>
      <w:r w:rsidRPr="00CA4E22">
        <w:rPr>
          <w:rFonts w:cs="Arial"/>
          <w:b w:val="0"/>
          <w:i w:val="0"/>
          <w:sz w:val="20"/>
        </w:rPr>
        <w:t xml:space="preserve"> </w:t>
      </w:r>
      <w:r w:rsidR="00C120C5" w:rsidRPr="00CA4E22">
        <w:rPr>
          <w:rFonts w:cs="Arial"/>
          <w:b w:val="0"/>
          <w:i w:val="0"/>
          <w:sz w:val="20"/>
        </w:rPr>
        <w:t>which they will submit to the Panel</w:t>
      </w:r>
      <w:r w:rsidR="00C248F1" w:rsidRPr="00CA4E22">
        <w:rPr>
          <w:rFonts w:cs="Arial"/>
          <w:b w:val="0"/>
          <w:i w:val="0"/>
          <w:sz w:val="20"/>
        </w:rPr>
        <w:t xml:space="preserve"> </w:t>
      </w:r>
      <w:r w:rsidR="00A541A6" w:rsidRPr="00CA4E22">
        <w:rPr>
          <w:rFonts w:cs="Arial"/>
          <w:b w:val="0"/>
          <w:i w:val="0"/>
          <w:sz w:val="20"/>
        </w:rPr>
        <w:t xml:space="preserve">Secretary </w:t>
      </w:r>
      <w:r w:rsidR="00C248F1" w:rsidRPr="00CA4E22">
        <w:rPr>
          <w:rFonts w:cs="Arial"/>
          <w:b w:val="0"/>
          <w:i w:val="0"/>
          <w:sz w:val="20"/>
        </w:rPr>
        <w:t>10 business days prior to the</w:t>
      </w:r>
      <w:r w:rsidR="00A541A6" w:rsidRPr="00CA4E22">
        <w:rPr>
          <w:rFonts w:cs="Arial"/>
          <w:b w:val="0"/>
          <w:i w:val="0"/>
          <w:sz w:val="20"/>
        </w:rPr>
        <w:t xml:space="preserve"> STC Modification Panel Meeting</w:t>
      </w:r>
      <w:r w:rsidR="00C120C5" w:rsidRPr="00CA4E22">
        <w:rPr>
          <w:rFonts w:cs="Arial"/>
          <w:b w:val="0"/>
          <w:i w:val="0"/>
          <w:sz w:val="20"/>
        </w:rPr>
        <w:t>.</w:t>
      </w:r>
    </w:p>
    <w:p w14:paraId="0AC09DEE" w14:textId="77777777" w:rsidR="00A541A6" w:rsidRPr="00CA4E22" w:rsidRDefault="00A541A6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 xml:space="preserve">Following submission of an </w:t>
      </w:r>
      <w:r w:rsidR="00B33A3D" w:rsidRPr="00CA4E22">
        <w:rPr>
          <w:rFonts w:cs="Arial"/>
          <w:b w:val="0"/>
          <w:i w:val="0"/>
          <w:sz w:val="20"/>
        </w:rPr>
        <w:t>STC Modification Fast Track Proposal</w:t>
      </w:r>
      <w:r w:rsidRPr="00CA4E22">
        <w:rPr>
          <w:rFonts w:cs="Arial"/>
          <w:b w:val="0"/>
          <w:i w:val="0"/>
          <w:sz w:val="20"/>
        </w:rPr>
        <w:t xml:space="preserve"> the Code </w:t>
      </w:r>
      <w:r w:rsidR="00B33A3D" w:rsidRPr="00CA4E22">
        <w:rPr>
          <w:rFonts w:cs="Arial"/>
          <w:b w:val="0"/>
          <w:i w:val="0"/>
          <w:sz w:val="20"/>
        </w:rPr>
        <w:t xml:space="preserve">Administrator shall prepare a Draft STC Modification Fast Track Report </w:t>
      </w:r>
      <w:r w:rsidR="00C8281C" w:rsidRPr="00CA4E22">
        <w:rPr>
          <w:rFonts w:cs="Arial"/>
          <w:b w:val="0"/>
          <w:i w:val="0"/>
          <w:sz w:val="20"/>
        </w:rPr>
        <w:t xml:space="preserve">from the STC Modification Fast Track Proposal </w:t>
      </w:r>
      <w:r w:rsidR="00B33A3D" w:rsidRPr="00CA4E22">
        <w:rPr>
          <w:rFonts w:cs="Arial"/>
          <w:b w:val="0"/>
          <w:i w:val="0"/>
          <w:sz w:val="20"/>
        </w:rPr>
        <w:t>containing proposed legal text</w:t>
      </w:r>
      <w:r w:rsidR="00C8281C" w:rsidRPr="00CA4E22">
        <w:rPr>
          <w:rFonts w:cs="Arial"/>
          <w:b w:val="0"/>
          <w:i w:val="0"/>
          <w:sz w:val="20"/>
        </w:rPr>
        <w:t xml:space="preserve">. The </w:t>
      </w:r>
      <w:r w:rsidR="00B33A3D" w:rsidRPr="00CA4E22">
        <w:rPr>
          <w:rFonts w:cs="Arial"/>
          <w:b w:val="0"/>
          <w:i w:val="0"/>
          <w:sz w:val="20"/>
        </w:rPr>
        <w:t xml:space="preserve">Code Administrator will circulate </w:t>
      </w:r>
      <w:r w:rsidR="00C8281C" w:rsidRPr="00CA4E22">
        <w:rPr>
          <w:rFonts w:cs="Arial"/>
          <w:b w:val="0"/>
          <w:i w:val="0"/>
          <w:sz w:val="20"/>
        </w:rPr>
        <w:t xml:space="preserve">the Draft STC Modification Fast Track Report </w:t>
      </w:r>
      <w:r w:rsidR="00B33A3D" w:rsidRPr="00CA4E22">
        <w:rPr>
          <w:rFonts w:cs="Arial"/>
          <w:b w:val="0"/>
          <w:i w:val="0"/>
          <w:sz w:val="20"/>
        </w:rPr>
        <w:t xml:space="preserve">to the Parties 5 business days prior to the STC Modification Panel Meeting. </w:t>
      </w:r>
    </w:p>
    <w:p w14:paraId="1A777AA5" w14:textId="77777777" w:rsidR="00E87E6E" w:rsidRPr="00CA4E22" w:rsidRDefault="00C8281C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>At the STC Modification Panel Meeting</w:t>
      </w:r>
      <w:r w:rsidR="00E87E6E" w:rsidRPr="00CA4E22">
        <w:rPr>
          <w:rFonts w:cs="Arial"/>
          <w:b w:val="0"/>
          <w:i w:val="0"/>
          <w:sz w:val="20"/>
        </w:rPr>
        <w:t xml:space="preserve">, the </w:t>
      </w:r>
      <w:r w:rsidR="00C248F1" w:rsidRPr="00CA4E22">
        <w:rPr>
          <w:rFonts w:cs="Arial"/>
          <w:b w:val="0"/>
          <w:i w:val="0"/>
          <w:sz w:val="20"/>
        </w:rPr>
        <w:t xml:space="preserve">STC Modification Panel </w:t>
      </w:r>
      <w:r w:rsidR="00F66ACE" w:rsidRPr="00CA4E22">
        <w:rPr>
          <w:rFonts w:cs="Arial"/>
          <w:b w:val="0"/>
          <w:i w:val="0"/>
          <w:sz w:val="20"/>
        </w:rPr>
        <w:t>will</w:t>
      </w:r>
      <w:r w:rsidR="00E87E6E" w:rsidRPr="00CA4E22">
        <w:rPr>
          <w:rFonts w:cs="Arial"/>
          <w:b w:val="0"/>
          <w:i w:val="0"/>
          <w:sz w:val="20"/>
        </w:rPr>
        <w:t xml:space="preserve"> discuss and </w:t>
      </w:r>
      <w:r w:rsidRPr="00CA4E22">
        <w:rPr>
          <w:rFonts w:cs="Arial"/>
          <w:b w:val="0"/>
          <w:i w:val="0"/>
          <w:sz w:val="20"/>
        </w:rPr>
        <w:t>examine the</w:t>
      </w:r>
      <w:r w:rsidR="00F66ACE" w:rsidRPr="00CA4E22">
        <w:rPr>
          <w:rFonts w:cs="Arial"/>
          <w:b w:val="0"/>
          <w:i w:val="0"/>
          <w:sz w:val="20"/>
        </w:rPr>
        <w:t xml:space="preserve"> </w:t>
      </w:r>
      <w:r w:rsidR="00B33A3D" w:rsidRPr="00CA4E22">
        <w:rPr>
          <w:rFonts w:cs="Arial"/>
          <w:b w:val="0"/>
          <w:i w:val="0"/>
          <w:sz w:val="20"/>
        </w:rPr>
        <w:t>STC Modification Fast Track</w:t>
      </w:r>
      <w:r w:rsidR="00C97241" w:rsidRPr="00CA4E22">
        <w:rPr>
          <w:rFonts w:cs="Arial"/>
          <w:b w:val="0"/>
          <w:i w:val="0"/>
          <w:sz w:val="20"/>
        </w:rPr>
        <w:t xml:space="preserve"> Self-Governance</w:t>
      </w:r>
      <w:r w:rsidR="00B33A3D" w:rsidRPr="00CA4E22">
        <w:rPr>
          <w:rFonts w:cs="Arial"/>
          <w:b w:val="0"/>
          <w:i w:val="0"/>
          <w:sz w:val="20"/>
        </w:rPr>
        <w:t xml:space="preserve"> Proposal</w:t>
      </w:r>
      <w:r w:rsidRPr="00CA4E22">
        <w:rPr>
          <w:rFonts w:cs="Arial"/>
          <w:b w:val="0"/>
          <w:i w:val="0"/>
          <w:sz w:val="20"/>
        </w:rPr>
        <w:t xml:space="preserve"> and the Draft STC Modification Fast Track Report</w:t>
      </w:r>
      <w:r w:rsidR="00C248F1" w:rsidRPr="00CA4E22">
        <w:rPr>
          <w:rFonts w:cs="Arial"/>
          <w:b w:val="0"/>
          <w:i w:val="0"/>
          <w:sz w:val="20"/>
        </w:rPr>
        <w:t xml:space="preserve"> </w:t>
      </w:r>
      <w:r w:rsidR="00E87E6E" w:rsidRPr="00CA4E22">
        <w:rPr>
          <w:rFonts w:cs="Arial"/>
          <w:b w:val="0"/>
          <w:i w:val="0"/>
          <w:sz w:val="20"/>
        </w:rPr>
        <w:t>before voting on whether</w:t>
      </w:r>
      <w:r w:rsidR="00C248F1" w:rsidRPr="00CA4E22">
        <w:rPr>
          <w:rFonts w:cs="Arial"/>
          <w:b w:val="0"/>
          <w:i w:val="0"/>
          <w:sz w:val="20"/>
        </w:rPr>
        <w:t xml:space="preserve"> or not</w:t>
      </w:r>
      <w:r w:rsidR="00E87E6E" w:rsidRPr="00CA4E22">
        <w:rPr>
          <w:rFonts w:cs="Arial"/>
          <w:b w:val="0"/>
          <w:i w:val="0"/>
          <w:sz w:val="20"/>
        </w:rPr>
        <w:t xml:space="preserve"> the </w:t>
      </w:r>
      <w:r w:rsidR="00B33A3D" w:rsidRPr="00CA4E22">
        <w:rPr>
          <w:rFonts w:cs="Arial"/>
          <w:b w:val="0"/>
          <w:i w:val="0"/>
          <w:sz w:val="20"/>
        </w:rPr>
        <w:t>STC Modification Fast Track Proposal</w:t>
      </w:r>
      <w:r w:rsidR="00C248F1" w:rsidRPr="00CA4E22">
        <w:rPr>
          <w:rFonts w:cs="Arial"/>
          <w:b w:val="0"/>
          <w:i w:val="0"/>
          <w:sz w:val="20"/>
        </w:rPr>
        <w:t xml:space="preserve"> </w:t>
      </w:r>
      <w:r w:rsidR="00E87E6E" w:rsidRPr="00CA4E22">
        <w:rPr>
          <w:rFonts w:cs="Arial"/>
          <w:b w:val="0"/>
          <w:i w:val="0"/>
          <w:sz w:val="20"/>
        </w:rPr>
        <w:t>should be implemented.</w:t>
      </w:r>
    </w:p>
    <w:p w14:paraId="74A8D4D8" w14:textId="77777777" w:rsidR="00C97241" w:rsidRPr="00CA4E22" w:rsidRDefault="00C97241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 xml:space="preserve">A STC Fast Track Self-Governance Modification will not be evaluated against the STC Applicable Objectives. The STC Modification Panel will determine their decision based on scrutiny and discussion of the STC Fast Track Self-Governance Proposal by reference to the Fast Track Self Governance Criteria. </w:t>
      </w:r>
    </w:p>
    <w:p w14:paraId="0BFA588F" w14:textId="77777777" w:rsidR="00892418" w:rsidRPr="00CA4E22" w:rsidRDefault="00F66ACE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 xml:space="preserve">The vote to approve implementation of a STC Modification </w:t>
      </w:r>
      <w:r w:rsidR="00E9409D" w:rsidRPr="00CA4E22">
        <w:rPr>
          <w:rFonts w:cs="Arial"/>
          <w:b w:val="0"/>
          <w:i w:val="0"/>
          <w:sz w:val="20"/>
        </w:rPr>
        <w:t xml:space="preserve">Fast Track </w:t>
      </w:r>
      <w:r w:rsidRPr="00CA4E22">
        <w:rPr>
          <w:rFonts w:cs="Arial"/>
          <w:b w:val="0"/>
          <w:i w:val="0"/>
          <w:sz w:val="20"/>
        </w:rPr>
        <w:t>Proposal will require</w:t>
      </w:r>
      <w:r w:rsidR="00E87E6E" w:rsidRPr="00CA4E22">
        <w:rPr>
          <w:rFonts w:cs="Arial"/>
          <w:b w:val="0"/>
          <w:i w:val="0"/>
          <w:sz w:val="20"/>
        </w:rPr>
        <w:t xml:space="preserve"> unanimous </w:t>
      </w:r>
      <w:r w:rsidRPr="00CA4E22">
        <w:rPr>
          <w:rFonts w:cs="Arial"/>
          <w:b w:val="0"/>
          <w:i w:val="0"/>
          <w:sz w:val="20"/>
        </w:rPr>
        <w:t xml:space="preserve">approval in the STC Modification Panel’s </w:t>
      </w:r>
      <w:r w:rsidR="00E87E6E" w:rsidRPr="00CA4E22">
        <w:rPr>
          <w:rFonts w:cs="Arial"/>
          <w:b w:val="0"/>
          <w:i w:val="0"/>
          <w:sz w:val="20"/>
        </w:rPr>
        <w:t>voting.</w:t>
      </w:r>
      <w:r w:rsidR="00C97241" w:rsidRPr="00CA4E22">
        <w:rPr>
          <w:rFonts w:cs="Arial"/>
          <w:b w:val="0"/>
          <w:i w:val="0"/>
          <w:sz w:val="20"/>
        </w:rPr>
        <w:t xml:space="preserve"> Failure to achieve unanimous approval will be an indication that the STC Modification Fast Track Proposal is not manifestly obvious or a clear matter of fact or otherwise fails to satisfy the Fast Track Self Governance Criteria.</w:t>
      </w:r>
      <w:r w:rsidR="00E87E6E" w:rsidRPr="00CA4E22">
        <w:rPr>
          <w:rFonts w:cs="Arial"/>
          <w:b w:val="0"/>
          <w:i w:val="0"/>
          <w:sz w:val="20"/>
        </w:rPr>
        <w:t xml:space="preserve">  </w:t>
      </w:r>
    </w:p>
    <w:p w14:paraId="1E24239E" w14:textId="77777777" w:rsidR="00C9084D" w:rsidRPr="00CA4E22" w:rsidRDefault="00E9409D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>Failure to achieve unanimous approval</w:t>
      </w:r>
      <w:r w:rsidR="00E87E6E" w:rsidRPr="00CA4E22">
        <w:rPr>
          <w:rFonts w:cs="Arial"/>
          <w:b w:val="0"/>
          <w:i w:val="0"/>
          <w:sz w:val="20"/>
        </w:rPr>
        <w:t xml:space="preserve"> w</w:t>
      </w:r>
      <w:r w:rsidRPr="00CA4E22">
        <w:rPr>
          <w:rFonts w:cs="Arial"/>
          <w:b w:val="0"/>
          <w:i w:val="0"/>
          <w:sz w:val="20"/>
        </w:rPr>
        <w:t>ill result in rejection of the STC M</w:t>
      </w:r>
      <w:r w:rsidR="00E87E6E" w:rsidRPr="00CA4E22">
        <w:rPr>
          <w:rFonts w:cs="Arial"/>
          <w:b w:val="0"/>
          <w:i w:val="0"/>
          <w:sz w:val="20"/>
        </w:rPr>
        <w:t>o</w:t>
      </w:r>
      <w:r w:rsidRPr="00CA4E22">
        <w:rPr>
          <w:rFonts w:cs="Arial"/>
          <w:b w:val="0"/>
          <w:i w:val="0"/>
          <w:sz w:val="20"/>
        </w:rPr>
        <w:t xml:space="preserve">dification Proposal </w:t>
      </w:r>
      <w:r w:rsidR="00C9084D" w:rsidRPr="00CA4E22">
        <w:rPr>
          <w:rFonts w:cs="Arial"/>
          <w:b w:val="0"/>
          <w:i w:val="0"/>
          <w:sz w:val="20"/>
        </w:rPr>
        <w:t xml:space="preserve">and the Panel Secretary will request that the proposer provides additional information in respect of the proposal in the form of an STC Modification Proposal </w:t>
      </w:r>
      <w:r w:rsidR="00013AB9" w:rsidRPr="00CA4E22">
        <w:rPr>
          <w:rFonts w:cs="Arial"/>
          <w:b w:val="0"/>
          <w:i w:val="0"/>
          <w:sz w:val="20"/>
        </w:rPr>
        <w:t>Form prior</w:t>
      </w:r>
      <w:r w:rsidR="00C9084D" w:rsidRPr="00CA4E22">
        <w:rPr>
          <w:rFonts w:cs="Arial"/>
          <w:b w:val="0"/>
          <w:i w:val="0"/>
          <w:sz w:val="20"/>
        </w:rPr>
        <w:t xml:space="preserve"> to the following STC Modification Panel Meeting.</w:t>
      </w:r>
    </w:p>
    <w:p w14:paraId="6B772AAE" w14:textId="77777777" w:rsidR="00F0680A" w:rsidRPr="00CA4E22" w:rsidRDefault="00C9084D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 xml:space="preserve">If </w:t>
      </w:r>
      <w:r w:rsidR="00F0680A" w:rsidRPr="00CA4E22">
        <w:rPr>
          <w:rFonts w:cs="Arial"/>
          <w:b w:val="0"/>
          <w:i w:val="0"/>
          <w:sz w:val="20"/>
        </w:rPr>
        <w:t>prior to the following STC Modification Panel Meeting:</w:t>
      </w:r>
    </w:p>
    <w:p w14:paraId="55AD3D96" w14:textId="77777777" w:rsidR="00F0680A" w:rsidRPr="00CA4E22" w:rsidRDefault="00C9084D" w:rsidP="006907ED">
      <w:pPr>
        <w:pStyle w:val="Heading3"/>
      </w:pPr>
      <w:r w:rsidRPr="00CA4E22">
        <w:t xml:space="preserve">the proposer provides </w:t>
      </w:r>
      <w:r w:rsidR="00F0680A" w:rsidRPr="00CA4E22">
        <w:t>a</w:t>
      </w:r>
      <w:r w:rsidRPr="00CA4E22">
        <w:t xml:space="preserve"> STC Modification Proposal Form</w:t>
      </w:r>
      <w:r w:rsidR="00F0680A" w:rsidRPr="00CA4E22">
        <w:t>,</w:t>
      </w:r>
      <w:r w:rsidRPr="00CA4E22">
        <w:t xml:space="preserve"> the proposal shall </w:t>
      </w:r>
      <w:r w:rsidR="00F0680A" w:rsidRPr="00CA4E22">
        <w:t>be treated</w:t>
      </w:r>
      <w:r w:rsidRPr="00CA4E22">
        <w:t xml:space="preserve"> as a S</w:t>
      </w:r>
      <w:r w:rsidR="00F0680A" w:rsidRPr="00CA4E22">
        <w:t xml:space="preserve">TC Modification Proposal and shall retain its original reference number; or </w:t>
      </w:r>
    </w:p>
    <w:p w14:paraId="72207E61" w14:textId="77777777" w:rsidR="00C9084D" w:rsidRPr="00CA4E22" w:rsidRDefault="00F0680A" w:rsidP="006907ED">
      <w:pPr>
        <w:pStyle w:val="Heading3"/>
      </w:pPr>
      <w:r w:rsidRPr="00CA4E22">
        <w:t>no STC Modification Proposal Form is received prior to the following STC Modification Panel Meeting, the Panel Secretary will reject the proposal.</w:t>
      </w:r>
    </w:p>
    <w:p w14:paraId="639D35BD" w14:textId="77777777" w:rsidR="00E87E6E" w:rsidRPr="00CA4E22" w:rsidRDefault="00E87E6E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 xml:space="preserve">Where the </w:t>
      </w:r>
      <w:r w:rsidR="00892418" w:rsidRPr="00CA4E22">
        <w:rPr>
          <w:rFonts w:cs="Arial"/>
          <w:b w:val="0"/>
          <w:i w:val="0"/>
          <w:sz w:val="20"/>
        </w:rPr>
        <w:t xml:space="preserve">STC Modification </w:t>
      </w:r>
      <w:r w:rsidRPr="00CA4E22">
        <w:rPr>
          <w:rFonts w:cs="Arial"/>
          <w:b w:val="0"/>
          <w:i w:val="0"/>
          <w:sz w:val="20"/>
        </w:rPr>
        <w:t xml:space="preserve">Panel </w:t>
      </w:r>
      <w:r w:rsidR="00892418" w:rsidRPr="00CA4E22">
        <w:rPr>
          <w:rFonts w:cs="Arial"/>
          <w:b w:val="0"/>
          <w:i w:val="0"/>
          <w:sz w:val="20"/>
        </w:rPr>
        <w:t>votes</w:t>
      </w:r>
      <w:r w:rsidRPr="00CA4E22">
        <w:rPr>
          <w:rFonts w:cs="Arial"/>
          <w:b w:val="0"/>
          <w:i w:val="0"/>
          <w:sz w:val="20"/>
        </w:rPr>
        <w:t xml:space="preserve"> unanimous</w:t>
      </w:r>
      <w:r w:rsidR="00892418" w:rsidRPr="00CA4E22">
        <w:rPr>
          <w:rFonts w:cs="Arial"/>
          <w:b w:val="0"/>
          <w:i w:val="0"/>
          <w:sz w:val="20"/>
        </w:rPr>
        <w:t>ly in favour of the</w:t>
      </w:r>
      <w:r w:rsidRPr="00CA4E22">
        <w:rPr>
          <w:rFonts w:cs="Arial"/>
          <w:b w:val="0"/>
          <w:i w:val="0"/>
          <w:sz w:val="20"/>
        </w:rPr>
        <w:t xml:space="preserve"> </w:t>
      </w:r>
      <w:r w:rsidR="00892418" w:rsidRPr="00CA4E22">
        <w:rPr>
          <w:rFonts w:cs="Arial"/>
          <w:b w:val="0"/>
          <w:i w:val="0"/>
          <w:sz w:val="20"/>
        </w:rPr>
        <w:t>implementation of a STC Modification Fast Track Proposal</w:t>
      </w:r>
      <w:r w:rsidRPr="00CA4E22">
        <w:rPr>
          <w:rFonts w:cs="Arial"/>
          <w:b w:val="0"/>
          <w:i w:val="0"/>
          <w:sz w:val="20"/>
        </w:rPr>
        <w:t>, the</w:t>
      </w:r>
      <w:r w:rsidR="000A44DF" w:rsidRPr="00CA4E22">
        <w:rPr>
          <w:rFonts w:cs="Arial"/>
          <w:b w:val="0"/>
          <w:i w:val="0"/>
          <w:sz w:val="20"/>
        </w:rPr>
        <w:t xml:space="preserve"> STC Modification Panel</w:t>
      </w:r>
      <w:r w:rsidR="00E31C73" w:rsidRPr="00CA4E22">
        <w:rPr>
          <w:rFonts w:cs="Arial"/>
          <w:b w:val="0"/>
          <w:i w:val="0"/>
          <w:sz w:val="20"/>
        </w:rPr>
        <w:t xml:space="preserve"> w</w:t>
      </w:r>
      <w:r w:rsidR="0027014E" w:rsidRPr="00CA4E22">
        <w:rPr>
          <w:rFonts w:cs="Arial"/>
          <w:b w:val="0"/>
          <w:i w:val="0"/>
          <w:sz w:val="20"/>
        </w:rPr>
        <w:t>ill update the Draft STC Modification Fast Track Report</w:t>
      </w:r>
      <w:r w:rsidR="00E31C73" w:rsidRPr="00CA4E22">
        <w:rPr>
          <w:rFonts w:cs="Arial"/>
          <w:b w:val="0"/>
          <w:i w:val="0"/>
          <w:sz w:val="20"/>
        </w:rPr>
        <w:t xml:space="preserve"> (which shall thereafter be referred to as the STC </w:t>
      </w:r>
      <w:r w:rsidR="00FE5DF9" w:rsidRPr="00CA4E22">
        <w:rPr>
          <w:rFonts w:cs="Arial"/>
          <w:b w:val="0"/>
          <w:i w:val="0"/>
          <w:sz w:val="20"/>
        </w:rPr>
        <w:t>Modification</w:t>
      </w:r>
      <w:r w:rsidR="00E31C73" w:rsidRPr="00CA4E22">
        <w:rPr>
          <w:rFonts w:cs="Arial"/>
          <w:b w:val="0"/>
          <w:i w:val="0"/>
          <w:sz w:val="20"/>
        </w:rPr>
        <w:t xml:space="preserve"> Fast Track Report) </w:t>
      </w:r>
      <w:r w:rsidRPr="00CA4E22">
        <w:rPr>
          <w:rFonts w:cs="Arial"/>
          <w:b w:val="0"/>
          <w:i w:val="0"/>
          <w:sz w:val="20"/>
        </w:rPr>
        <w:t xml:space="preserve">to include the views of the </w:t>
      </w:r>
      <w:r w:rsidR="00892418" w:rsidRPr="00CA4E22">
        <w:rPr>
          <w:rFonts w:cs="Arial"/>
          <w:b w:val="0"/>
          <w:i w:val="0"/>
          <w:sz w:val="20"/>
        </w:rPr>
        <w:t xml:space="preserve">STC Modification </w:t>
      </w:r>
      <w:r w:rsidR="000359B9">
        <w:rPr>
          <w:rFonts w:cs="Arial"/>
          <w:b w:val="0"/>
          <w:i w:val="0"/>
          <w:sz w:val="20"/>
        </w:rPr>
        <w:t>Panel and it will be</w:t>
      </w:r>
      <w:r w:rsidR="006D56BA">
        <w:rPr>
          <w:rFonts w:cs="Arial"/>
          <w:b w:val="0"/>
          <w:i w:val="0"/>
          <w:sz w:val="20"/>
        </w:rPr>
        <w:t xml:space="preserve"> </w:t>
      </w:r>
      <w:r w:rsidRPr="00CA4E22">
        <w:rPr>
          <w:rFonts w:cs="Arial"/>
          <w:b w:val="0"/>
          <w:i w:val="0"/>
          <w:sz w:val="20"/>
        </w:rPr>
        <w:t xml:space="preserve">published on the next business day after the </w:t>
      </w:r>
      <w:r w:rsidR="00892418" w:rsidRPr="00CA4E22">
        <w:rPr>
          <w:rFonts w:cs="Arial"/>
          <w:b w:val="0"/>
          <w:i w:val="0"/>
          <w:sz w:val="20"/>
        </w:rPr>
        <w:t>STC Modification Panel M</w:t>
      </w:r>
      <w:r w:rsidRPr="00CA4E22">
        <w:rPr>
          <w:rFonts w:cs="Arial"/>
          <w:b w:val="0"/>
          <w:i w:val="0"/>
          <w:sz w:val="20"/>
        </w:rPr>
        <w:t>eeting.</w:t>
      </w:r>
      <w:r w:rsidR="00E31C73" w:rsidRPr="00CA4E22">
        <w:rPr>
          <w:rFonts w:cs="Arial"/>
          <w:b w:val="0"/>
          <w:i w:val="0"/>
          <w:sz w:val="20"/>
        </w:rPr>
        <w:t xml:space="preserve"> </w:t>
      </w:r>
      <w:r w:rsidRPr="00CA4E22">
        <w:rPr>
          <w:rFonts w:cs="Arial"/>
          <w:b w:val="0"/>
          <w:i w:val="0"/>
          <w:sz w:val="20"/>
        </w:rPr>
        <w:t xml:space="preserve">  </w:t>
      </w:r>
    </w:p>
    <w:p w14:paraId="21238015" w14:textId="77777777" w:rsidR="00756555" w:rsidRPr="005B3166" w:rsidRDefault="00E87E6E" w:rsidP="006907ED">
      <w:pPr>
        <w:pStyle w:val="Heading2"/>
        <w:jc w:val="both"/>
        <w:rPr>
          <w:b w:val="0"/>
          <w:i w:val="0"/>
          <w:sz w:val="20"/>
        </w:rPr>
      </w:pPr>
      <w:r w:rsidRPr="005B3166">
        <w:rPr>
          <w:b w:val="0"/>
          <w:i w:val="0"/>
          <w:sz w:val="20"/>
        </w:rPr>
        <w:t xml:space="preserve">Up to and including 15 business days from the </w:t>
      </w:r>
      <w:r w:rsidR="008443B1" w:rsidRPr="005B3166">
        <w:rPr>
          <w:b w:val="0"/>
          <w:i w:val="0"/>
          <w:sz w:val="20"/>
        </w:rPr>
        <w:t>publication of the STC Modification Fast Track Report</w:t>
      </w:r>
      <w:r w:rsidR="00892418" w:rsidRPr="005B3166">
        <w:rPr>
          <w:b w:val="0"/>
          <w:i w:val="0"/>
          <w:sz w:val="20"/>
        </w:rPr>
        <w:t xml:space="preserve">, </w:t>
      </w:r>
      <w:r w:rsidR="002275CC">
        <w:rPr>
          <w:b w:val="0"/>
          <w:i w:val="0"/>
          <w:sz w:val="20"/>
        </w:rPr>
        <w:t>a</w:t>
      </w:r>
      <w:r w:rsidR="000359B9">
        <w:rPr>
          <w:b w:val="0"/>
          <w:i w:val="0"/>
          <w:sz w:val="20"/>
        </w:rPr>
        <w:t xml:space="preserve"> Party or the Authority</w:t>
      </w:r>
      <w:r w:rsidR="006D56BA">
        <w:rPr>
          <w:b w:val="0"/>
          <w:i w:val="0"/>
          <w:sz w:val="20"/>
        </w:rPr>
        <w:t xml:space="preserve"> </w:t>
      </w:r>
      <w:r w:rsidR="002275CC" w:rsidRPr="002275CC">
        <w:rPr>
          <w:b w:val="0"/>
          <w:i w:val="0"/>
          <w:sz w:val="20"/>
        </w:rPr>
        <w:t xml:space="preserve">may object to the STC Modification Panel’s determinations pursuant to Section B </w:t>
      </w:r>
      <w:r w:rsidR="000359B9">
        <w:rPr>
          <w:b w:val="0"/>
          <w:i w:val="0"/>
          <w:sz w:val="20"/>
        </w:rPr>
        <w:t>P</w:t>
      </w:r>
      <w:r w:rsidR="002275CC" w:rsidRPr="002275CC">
        <w:rPr>
          <w:b w:val="0"/>
          <w:i w:val="0"/>
          <w:sz w:val="20"/>
        </w:rPr>
        <w:t>aragraph 7.2.6C.3.</w:t>
      </w:r>
      <w:r w:rsidR="002275CC">
        <w:rPr>
          <w:sz w:val="20"/>
        </w:rPr>
        <w:t xml:space="preserve"> </w:t>
      </w:r>
      <w:r w:rsidR="002275CC">
        <w:rPr>
          <w:b w:val="0"/>
          <w:i w:val="0"/>
          <w:sz w:val="20"/>
        </w:rPr>
        <w:t>I</w:t>
      </w:r>
      <w:r w:rsidRPr="005B3166">
        <w:rPr>
          <w:b w:val="0"/>
          <w:i w:val="0"/>
          <w:sz w:val="20"/>
        </w:rPr>
        <w:t>f</w:t>
      </w:r>
      <w:r w:rsidR="00892418" w:rsidRPr="005B3166">
        <w:rPr>
          <w:b w:val="0"/>
          <w:i w:val="0"/>
          <w:sz w:val="20"/>
        </w:rPr>
        <w:t xml:space="preserve"> such</w:t>
      </w:r>
      <w:r w:rsidRPr="005B3166">
        <w:rPr>
          <w:b w:val="0"/>
          <w:i w:val="0"/>
          <w:sz w:val="20"/>
        </w:rPr>
        <w:t xml:space="preserve"> an objection occurs, </w:t>
      </w:r>
      <w:r w:rsidR="00892418" w:rsidRPr="005B3166">
        <w:rPr>
          <w:b w:val="0"/>
          <w:i w:val="0"/>
          <w:sz w:val="20"/>
        </w:rPr>
        <w:t xml:space="preserve">the </w:t>
      </w:r>
      <w:r w:rsidR="00756555" w:rsidRPr="005B3166">
        <w:rPr>
          <w:b w:val="0"/>
          <w:i w:val="0"/>
          <w:sz w:val="20"/>
        </w:rPr>
        <w:t>processes in paragraph 4.8 and 4.9 above will apply as if the proposal were an STC Modification Proposal which had not received unanimous approval.</w:t>
      </w:r>
    </w:p>
    <w:p w14:paraId="69F57919" w14:textId="77777777" w:rsidR="00154BA6" w:rsidRPr="00CA4E22" w:rsidRDefault="00756555" w:rsidP="00756555">
      <w:pPr>
        <w:pStyle w:val="Heading2"/>
        <w:keepNext w:val="0"/>
        <w:numPr>
          <w:ilvl w:val="0"/>
          <w:numId w:val="0"/>
        </w:numPr>
        <w:spacing w:before="240" w:after="60"/>
        <w:jc w:val="both"/>
        <w:rPr>
          <w:lang w:eastAsia="en-GB"/>
        </w:rPr>
      </w:pPr>
      <w:r w:rsidRPr="00CA4E22">
        <w:br w:type="page"/>
      </w:r>
      <w:r w:rsidR="0058309F" w:rsidRPr="00CA4E22">
        <w:rPr>
          <w:lang w:eastAsia="en-GB"/>
        </w:rPr>
        <w:lastRenderedPageBreak/>
        <w:t>Appendix A – Process Diagram</w:t>
      </w:r>
    </w:p>
    <w:p w14:paraId="09339B43" w14:textId="77777777" w:rsidR="00154BA6" w:rsidRPr="00CA4E22" w:rsidRDefault="0058309F" w:rsidP="00154BA6">
      <w:pPr>
        <w:autoSpaceDE w:val="0"/>
        <w:autoSpaceDN w:val="0"/>
        <w:adjustRightInd w:val="0"/>
        <w:spacing w:after="0"/>
        <w:rPr>
          <w:rFonts w:cs="Arial"/>
          <w:lang w:eastAsia="en-GB"/>
        </w:rPr>
      </w:pPr>
      <w:r w:rsidRPr="00CA4E22">
        <w:rPr>
          <w:rFonts w:cs="Arial"/>
          <w:lang w:eastAsia="en-GB"/>
        </w:rPr>
        <w:t>Note that the Process Diagram</w:t>
      </w:r>
      <w:r w:rsidR="00154BA6" w:rsidRPr="00CA4E22">
        <w:rPr>
          <w:rFonts w:cs="Arial"/>
          <w:lang w:eastAsia="en-GB"/>
        </w:rPr>
        <w:t xml:space="preserve"> sho</w:t>
      </w:r>
      <w:r w:rsidRPr="00CA4E22">
        <w:rPr>
          <w:rFonts w:cs="Arial"/>
          <w:lang w:eastAsia="en-GB"/>
        </w:rPr>
        <w:t>wn in this Appendix A is</w:t>
      </w:r>
      <w:r w:rsidR="00154BA6" w:rsidRPr="00CA4E22">
        <w:rPr>
          <w:rFonts w:cs="Arial"/>
          <w:lang w:eastAsia="en-GB"/>
        </w:rPr>
        <w:t xml:space="preserve"> for information only. In the</w:t>
      </w:r>
    </w:p>
    <w:p w14:paraId="1BD81164" w14:textId="77777777" w:rsidR="00154BA6" w:rsidRPr="00CA4E22" w:rsidRDefault="00154BA6" w:rsidP="00154BA6">
      <w:pPr>
        <w:autoSpaceDE w:val="0"/>
        <w:autoSpaceDN w:val="0"/>
        <w:adjustRightInd w:val="0"/>
        <w:spacing w:after="0"/>
        <w:rPr>
          <w:rFonts w:cs="Arial"/>
          <w:lang w:eastAsia="en-GB"/>
        </w:rPr>
      </w:pPr>
      <w:r w:rsidRPr="00CA4E22">
        <w:rPr>
          <w:rFonts w:cs="Arial"/>
          <w:lang w:eastAsia="en-GB"/>
        </w:rPr>
        <w:t>event of any contradiction between the process represented in this Appendix and the process</w:t>
      </w:r>
    </w:p>
    <w:p w14:paraId="4B1FD7B5" w14:textId="77777777" w:rsidR="00445636" w:rsidRPr="00CA4E22" w:rsidRDefault="00154BA6" w:rsidP="00154BA6">
      <w:pPr>
        <w:autoSpaceDE w:val="0"/>
        <w:autoSpaceDN w:val="0"/>
        <w:adjustRightInd w:val="0"/>
        <w:spacing w:after="0"/>
        <w:rPr>
          <w:rFonts w:cs="Arial"/>
          <w:lang w:eastAsia="en-GB"/>
        </w:rPr>
      </w:pPr>
      <w:r w:rsidRPr="00CA4E22">
        <w:rPr>
          <w:rFonts w:cs="Arial"/>
          <w:lang w:eastAsia="en-GB"/>
        </w:rPr>
        <w:t>described elsewhere in this STCP</w:t>
      </w:r>
      <w:r w:rsidR="00B3702D">
        <w:rPr>
          <w:rFonts w:cs="Arial"/>
          <w:lang w:eastAsia="en-GB"/>
        </w:rPr>
        <w:t xml:space="preserve"> 25-3</w:t>
      </w:r>
      <w:r w:rsidRPr="00CA4E22">
        <w:rPr>
          <w:rFonts w:cs="Arial"/>
          <w:lang w:eastAsia="en-GB"/>
        </w:rPr>
        <w:t>, then the text elsewhere in this STCP</w:t>
      </w:r>
      <w:r w:rsidR="00B3702D">
        <w:rPr>
          <w:rFonts w:cs="Arial"/>
          <w:lang w:eastAsia="en-GB"/>
        </w:rPr>
        <w:t xml:space="preserve"> 25-3</w:t>
      </w:r>
      <w:r w:rsidRPr="00CA4E22">
        <w:rPr>
          <w:rFonts w:cs="Arial"/>
          <w:lang w:eastAsia="en-GB"/>
        </w:rPr>
        <w:t xml:space="preserve"> shall prevail.</w:t>
      </w:r>
    </w:p>
    <w:p w14:paraId="1FA3254E" w14:textId="77777777" w:rsidR="00154BA6" w:rsidRPr="00D315FA" w:rsidRDefault="00154BA6" w:rsidP="00FE5DF9">
      <w:pPr>
        <w:rPr>
          <w:b/>
          <w:sz w:val="22"/>
          <w:szCs w:val="22"/>
          <w:u w:val="single"/>
        </w:rPr>
      </w:pPr>
    </w:p>
    <w:p w14:paraId="50DAE00D" w14:textId="77777777" w:rsidR="00154BA6" w:rsidRDefault="00154BA6" w:rsidP="00154BA6">
      <w:pPr>
        <w:tabs>
          <w:tab w:val="left" w:pos="1890"/>
        </w:tabs>
      </w:pPr>
    </w:p>
    <w:p w14:paraId="77D22DD5" w14:textId="77777777" w:rsidR="00154BA6" w:rsidRDefault="00154BA6" w:rsidP="00154BA6">
      <w:pPr>
        <w:tabs>
          <w:tab w:val="left" w:pos="1890"/>
        </w:tabs>
      </w:pPr>
    </w:p>
    <w:p w14:paraId="55353FC9" w14:textId="77777777" w:rsidR="00154BA6" w:rsidRDefault="00154BA6" w:rsidP="00154BA6">
      <w:pPr>
        <w:tabs>
          <w:tab w:val="left" w:pos="1890"/>
        </w:tabs>
      </w:pPr>
    </w:p>
    <w:p w14:paraId="76DCE226" w14:textId="77777777" w:rsidR="00154BA6" w:rsidRDefault="00154BA6" w:rsidP="00154BA6">
      <w:pPr>
        <w:tabs>
          <w:tab w:val="left" w:pos="1890"/>
        </w:tabs>
      </w:pPr>
    </w:p>
    <w:p w14:paraId="12DCCDBC" w14:textId="77777777" w:rsidR="004C56DB" w:rsidRDefault="004C56DB" w:rsidP="00154BA6">
      <w:pPr>
        <w:tabs>
          <w:tab w:val="left" w:pos="1890"/>
        </w:tabs>
      </w:pPr>
    </w:p>
    <w:p w14:paraId="3BCD5793" w14:textId="77777777" w:rsidR="004C56DB" w:rsidRDefault="004C56DB" w:rsidP="00154BA6">
      <w:pPr>
        <w:tabs>
          <w:tab w:val="left" w:pos="1890"/>
        </w:tabs>
      </w:pPr>
    </w:p>
    <w:p w14:paraId="4FA577AC" w14:textId="77777777" w:rsidR="004C56DB" w:rsidRDefault="004C56DB" w:rsidP="00154BA6">
      <w:pPr>
        <w:tabs>
          <w:tab w:val="left" w:pos="1890"/>
        </w:tabs>
      </w:pPr>
    </w:p>
    <w:p w14:paraId="19ECD016" w14:textId="77777777" w:rsidR="004C56DB" w:rsidRDefault="004C56DB" w:rsidP="00154BA6">
      <w:pPr>
        <w:tabs>
          <w:tab w:val="left" w:pos="1890"/>
        </w:tabs>
      </w:pPr>
    </w:p>
    <w:p w14:paraId="2CF7A439" w14:textId="77777777" w:rsidR="004C56DB" w:rsidRDefault="004C56DB" w:rsidP="00154BA6">
      <w:pPr>
        <w:tabs>
          <w:tab w:val="left" w:pos="1890"/>
        </w:tabs>
      </w:pPr>
    </w:p>
    <w:p w14:paraId="3363FC72" w14:textId="77777777" w:rsidR="004C56DB" w:rsidRDefault="004C56DB" w:rsidP="00154BA6">
      <w:pPr>
        <w:tabs>
          <w:tab w:val="left" w:pos="1890"/>
        </w:tabs>
      </w:pPr>
    </w:p>
    <w:p w14:paraId="1DD85DCF" w14:textId="77777777" w:rsidR="004C56DB" w:rsidRDefault="004C56DB" w:rsidP="00154BA6">
      <w:pPr>
        <w:tabs>
          <w:tab w:val="left" w:pos="1890"/>
        </w:tabs>
      </w:pPr>
    </w:p>
    <w:p w14:paraId="1093911D" w14:textId="77777777" w:rsidR="004C56DB" w:rsidRDefault="004C56DB" w:rsidP="00154BA6">
      <w:pPr>
        <w:tabs>
          <w:tab w:val="left" w:pos="1890"/>
        </w:tabs>
      </w:pPr>
    </w:p>
    <w:p w14:paraId="0832C0E2" w14:textId="77777777" w:rsidR="004C56DB" w:rsidRDefault="004C56DB" w:rsidP="00154BA6">
      <w:pPr>
        <w:tabs>
          <w:tab w:val="left" w:pos="1890"/>
        </w:tabs>
      </w:pPr>
    </w:p>
    <w:p w14:paraId="1E1E4C2F" w14:textId="77777777" w:rsidR="004C56DB" w:rsidRDefault="004C56DB" w:rsidP="00154BA6">
      <w:pPr>
        <w:tabs>
          <w:tab w:val="left" w:pos="1890"/>
        </w:tabs>
      </w:pPr>
    </w:p>
    <w:p w14:paraId="0B5D75C1" w14:textId="77777777" w:rsidR="004C56DB" w:rsidRDefault="004C56DB" w:rsidP="00154BA6">
      <w:pPr>
        <w:tabs>
          <w:tab w:val="left" w:pos="1890"/>
        </w:tabs>
      </w:pPr>
    </w:p>
    <w:p w14:paraId="1B7B15F4" w14:textId="77777777" w:rsidR="004C56DB" w:rsidRDefault="004C56DB" w:rsidP="00154BA6">
      <w:pPr>
        <w:tabs>
          <w:tab w:val="left" w:pos="1890"/>
        </w:tabs>
      </w:pPr>
    </w:p>
    <w:p w14:paraId="5C05E4E4" w14:textId="77777777" w:rsidR="004C56DB" w:rsidRDefault="004C56DB" w:rsidP="00154BA6">
      <w:pPr>
        <w:tabs>
          <w:tab w:val="left" w:pos="1890"/>
        </w:tabs>
      </w:pPr>
    </w:p>
    <w:p w14:paraId="692AE1F5" w14:textId="77777777" w:rsidR="004C56DB" w:rsidRDefault="004C56DB" w:rsidP="00154BA6">
      <w:pPr>
        <w:tabs>
          <w:tab w:val="left" w:pos="1890"/>
        </w:tabs>
      </w:pPr>
    </w:p>
    <w:p w14:paraId="2D2B59C2" w14:textId="77777777" w:rsidR="004C56DB" w:rsidRDefault="004C56DB" w:rsidP="00154BA6">
      <w:pPr>
        <w:tabs>
          <w:tab w:val="left" w:pos="1890"/>
        </w:tabs>
      </w:pPr>
    </w:p>
    <w:p w14:paraId="731F3493" w14:textId="77777777" w:rsidR="004C56DB" w:rsidRDefault="004C56DB" w:rsidP="00154BA6">
      <w:pPr>
        <w:tabs>
          <w:tab w:val="left" w:pos="1890"/>
        </w:tabs>
      </w:pPr>
    </w:p>
    <w:p w14:paraId="0F30E816" w14:textId="77777777" w:rsidR="004C56DB" w:rsidRDefault="004C56DB" w:rsidP="00154BA6">
      <w:pPr>
        <w:tabs>
          <w:tab w:val="left" w:pos="1890"/>
        </w:tabs>
      </w:pPr>
    </w:p>
    <w:p w14:paraId="6244510F" w14:textId="77777777" w:rsidR="004C56DB" w:rsidRDefault="004C56DB" w:rsidP="00154BA6">
      <w:pPr>
        <w:tabs>
          <w:tab w:val="left" w:pos="1890"/>
        </w:tabs>
      </w:pPr>
    </w:p>
    <w:p w14:paraId="71E687B6" w14:textId="77777777" w:rsidR="004C56DB" w:rsidRDefault="004C56DB" w:rsidP="00154BA6">
      <w:pPr>
        <w:tabs>
          <w:tab w:val="left" w:pos="1890"/>
        </w:tabs>
      </w:pPr>
    </w:p>
    <w:p w14:paraId="33F13419" w14:textId="77777777" w:rsidR="004C56DB" w:rsidRDefault="004C56DB" w:rsidP="00154BA6">
      <w:pPr>
        <w:tabs>
          <w:tab w:val="left" w:pos="1890"/>
        </w:tabs>
      </w:pPr>
    </w:p>
    <w:p w14:paraId="47687AF9" w14:textId="77777777" w:rsidR="004C56DB" w:rsidRDefault="004C56DB" w:rsidP="00154BA6">
      <w:pPr>
        <w:tabs>
          <w:tab w:val="left" w:pos="1890"/>
        </w:tabs>
      </w:pPr>
    </w:p>
    <w:p w14:paraId="0E427EC6" w14:textId="77777777" w:rsidR="004C56DB" w:rsidRDefault="004C56DB" w:rsidP="00154BA6">
      <w:pPr>
        <w:tabs>
          <w:tab w:val="left" w:pos="1890"/>
        </w:tabs>
      </w:pPr>
    </w:p>
    <w:p w14:paraId="28061D04" w14:textId="77777777" w:rsidR="004C56DB" w:rsidRDefault="004C56DB" w:rsidP="00154BA6">
      <w:pPr>
        <w:tabs>
          <w:tab w:val="left" w:pos="1890"/>
        </w:tabs>
      </w:pPr>
    </w:p>
    <w:p w14:paraId="0D93E6F1" w14:textId="77777777" w:rsidR="004C56DB" w:rsidRDefault="004C56DB" w:rsidP="00154BA6">
      <w:pPr>
        <w:tabs>
          <w:tab w:val="left" w:pos="1890"/>
        </w:tabs>
      </w:pPr>
    </w:p>
    <w:p w14:paraId="7E0F5FC6" w14:textId="77777777" w:rsidR="004C56DB" w:rsidRDefault="004C56DB" w:rsidP="00154BA6">
      <w:pPr>
        <w:tabs>
          <w:tab w:val="left" w:pos="1890"/>
        </w:tabs>
      </w:pPr>
    </w:p>
    <w:p w14:paraId="2EDA1FEC" w14:textId="77777777" w:rsidR="004C56DB" w:rsidRDefault="004C56DB" w:rsidP="00154BA6">
      <w:pPr>
        <w:tabs>
          <w:tab w:val="left" w:pos="1890"/>
        </w:tabs>
      </w:pPr>
    </w:p>
    <w:p w14:paraId="01077748" w14:textId="77777777" w:rsidR="004C56DB" w:rsidRDefault="004C56DB" w:rsidP="00154BA6">
      <w:pPr>
        <w:tabs>
          <w:tab w:val="left" w:pos="1890"/>
        </w:tabs>
      </w:pPr>
    </w:p>
    <w:p w14:paraId="1677B0C4" w14:textId="77777777" w:rsidR="004C56DB" w:rsidRDefault="004C56DB" w:rsidP="00154BA6">
      <w:pPr>
        <w:tabs>
          <w:tab w:val="left" w:pos="1890"/>
        </w:tabs>
      </w:pPr>
    </w:p>
    <w:p w14:paraId="08C51E1C" w14:textId="77777777" w:rsidR="004C56DB" w:rsidRDefault="004C56DB" w:rsidP="00154BA6">
      <w:pPr>
        <w:tabs>
          <w:tab w:val="left" w:pos="1890"/>
        </w:tabs>
      </w:pPr>
    </w:p>
    <w:p w14:paraId="0D20BB0E" w14:textId="77777777" w:rsidR="004C56DB" w:rsidRDefault="004C56DB" w:rsidP="00154BA6">
      <w:pPr>
        <w:tabs>
          <w:tab w:val="left" w:pos="1890"/>
        </w:tabs>
      </w:pPr>
    </w:p>
    <w:p w14:paraId="3BB4BD9F" w14:textId="77777777" w:rsidR="004C56DB" w:rsidRDefault="004C56DB" w:rsidP="00154BA6">
      <w:pPr>
        <w:tabs>
          <w:tab w:val="left" w:pos="1890"/>
        </w:tabs>
      </w:pPr>
    </w:p>
    <w:p w14:paraId="1FDB616E" w14:textId="77777777" w:rsidR="004C56DB" w:rsidRDefault="004C56DB" w:rsidP="00154BA6">
      <w:pPr>
        <w:tabs>
          <w:tab w:val="left" w:pos="1890"/>
        </w:tabs>
        <w:rPr>
          <w:b/>
          <w:i/>
          <w:sz w:val="24"/>
          <w:szCs w:val="24"/>
        </w:rPr>
      </w:pPr>
      <w:r w:rsidRPr="004C56DB">
        <w:rPr>
          <w:b/>
          <w:i/>
          <w:sz w:val="24"/>
          <w:szCs w:val="24"/>
        </w:rPr>
        <w:lastRenderedPageBreak/>
        <w:t>STC Modification Fast Track Process Diagram</w:t>
      </w:r>
    </w:p>
    <w:p w14:paraId="3E3580E4" w14:textId="77777777" w:rsidR="00154BA6" w:rsidRPr="004C56DB" w:rsidRDefault="004C56DB" w:rsidP="004C56DB">
      <w:pPr>
        <w:tabs>
          <w:tab w:val="left" w:pos="1890"/>
        </w:tabs>
        <w:rPr>
          <w:b/>
          <w:i/>
          <w:sz w:val="24"/>
          <w:szCs w:val="24"/>
        </w:rPr>
      </w:pPr>
      <w:r>
        <w:object w:dxaOrig="10143" w:dyaOrig="15443" w14:anchorId="259E93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.4pt;height:612.45pt" o:ole="">
            <v:imagedata r:id="rId12" o:title=""/>
          </v:shape>
          <o:OLEObject Type="Embed" ProgID="Visio.Drawing.11" ShapeID="_x0000_i1025" DrawAspect="Content" ObjectID="_1822121416" r:id="rId13"/>
        </w:object>
      </w:r>
      <w:r>
        <w:object w:dxaOrig="9245" w:dyaOrig="17469" w14:anchorId="4F7C4CF6">
          <v:shape id="_x0000_i1026" type="#_x0000_t75" style="width:362.75pt;height:684.9pt" o:ole="">
            <v:imagedata r:id="rId14" o:title=""/>
          </v:shape>
          <o:OLEObject Type="Embed" ProgID="Visio.Drawing.11" ShapeID="_x0000_i1026" DrawAspect="Content" ObjectID="_1822121417" r:id="rId15"/>
        </w:object>
      </w:r>
    </w:p>
    <w:sectPr w:rsidR="00154BA6" w:rsidRPr="004C56DB" w:rsidSect="005B5356"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6C5B3" w14:textId="77777777" w:rsidR="00657FB2" w:rsidRDefault="00657FB2">
      <w:pPr>
        <w:pStyle w:val="xl29"/>
      </w:pPr>
      <w:r>
        <w:separator/>
      </w:r>
    </w:p>
  </w:endnote>
  <w:endnote w:type="continuationSeparator" w:id="0">
    <w:p w14:paraId="54FE2989" w14:textId="77777777" w:rsidR="00657FB2" w:rsidRDefault="00657FB2">
      <w:pPr>
        <w:pStyle w:val="xl2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MT">
    <w:altName w:val="Garamond"/>
    <w:charset w:val="00"/>
    <w:family w:val="roman"/>
    <w:pitch w:val="variable"/>
    <w:sig w:usb0="00007A87" w:usb1="80000000" w:usb2="00000008" w:usb3="00000000" w:csb0="0000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C1E61" w14:textId="77777777" w:rsidR="00CC2B0A" w:rsidRDefault="00CC2B0A">
    <w:pPr>
      <w:pStyle w:val="Footer"/>
      <w:jc w:val="center"/>
    </w:pPr>
    <w:r>
      <w:rPr>
        <w:snapToGrid w:val="0"/>
      </w:rPr>
      <w:t xml:space="preserve">Page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900783">
      <w:rPr>
        <w:noProof/>
        <w:snapToGrid w:val="0"/>
      </w:rPr>
      <w:t>7</w:t>
    </w:r>
    <w:r>
      <w:rPr>
        <w:snapToGrid w:val="0"/>
      </w:rPr>
      <w:fldChar w:fldCharType="end"/>
    </w:r>
    <w:r>
      <w:rPr>
        <w:snapToGrid w:val="0"/>
      </w:rPr>
      <w:t xml:space="preserve"> of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900783">
      <w:rPr>
        <w:noProof/>
        <w:snapToGrid w:val="0"/>
      </w:rPr>
      <w:t>7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755ED" w14:textId="77777777" w:rsidR="00657FB2" w:rsidRDefault="00657FB2">
      <w:pPr>
        <w:pStyle w:val="xl29"/>
      </w:pPr>
      <w:r>
        <w:separator/>
      </w:r>
    </w:p>
  </w:footnote>
  <w:footnote w:type="continuationSeparator" w:id="0">
    <w:p w14:paraId="7CF16DE5" w14:textId="77777777" w:rsidR="00657FB2" w:rsidRDefault="00657FB2">
      <w:pPr>
        <w:pStyle w:val="xl2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D176E" w14:textId="77777777" w:rsidR="00CC2B0A" w:rsidRPr="00BF4954" w:rsidRDefault="00CC2B0A">
    <w:pPr>
      <w:pStyle w:val="Header"/>
    </w:pPr>
    <w:r w:rsidRPr="00FE5DF9">
      <w:t xml:space="preserve">STCP </w:t>
    </w:r>
    <w:r>
      <w:t>25-3</w:t>
    </w:r>
    <w:r w:rsidRPr="00FE5DF9">
      <w:t xml:space="preserve"> Fast</w:t>
    </w:r>
    <w:r>
      <w:t xml:space="preserve"> Track Self-Governance Process</w:t>
    </w:r>
  </w:p>
  <w:p w14:paraId="58A8B538" w14:textId="206DE27A" w:rsidR="00CC2B0A" w:rsidRDefault="002F2CFC">
    <w:pPr>
      <w:pStyle w:val="Header"/>
    </w:pPr>
    <w:r w:rsidRPr="00D53B19">
      <w:t>Issue</w:t>
    </w:r>
    <w:r w:rsidR="00CC2B0A" w:rsidRPr="00D53B19">
      <w:t xml:space="preserve"> 00</w:t>
    </w:r>
    <w:r w:rsidR="008416E9" w:rsidRPr="00D53B19">
      <w:t>3</w:t>
    </w:r>
    <w:r w:rsidR="00CC2B0A" w:rsidRPr="00D53B19">
      <w:t xml:space="preserve"> – </w:t>
    </w:r>
    <w:r w:rsidR="00AB2D54">
      <w:t>25</w:t>
    </w:r>
    <w:r w:rsidR="008416E9" w:rsidRPr="00D53B19">
      <w:t>/04/2023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70DA4"/>
    <w:multiLevelType w:val="multilevel"/>
    <w:tmpl w:val="000C1CCA"/>
    <w:lvl w:ilvl="0">
      <w:start w:val="1"/>
      <w:numFmt w:val="bullet"/>
      <w:pStyle w:val="BulletList"/>
      <w:lvlText w:val=""/>
      <w:lvlJc w:val="left"/>
      <w:pPr>
        <w:tabs>
          <w:tab w:val="num" w:pos="1551"/>
        </w:tabs>
        <w:ind w:left="1531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A262E00"/>
    <w:multiLevelType w:val="hybridMultilevel"/>
    <w:tmpl w:val="D17ADD0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E357371"/>
    <w:multiLevelType w:val="multilevel"/>
    <w:tmpl w:val="FEBC1A6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3B4D394D"/>
    <w:multiLevelType w:val="hybridMultilevel"/>
    <w:tmpl w:val="F8766A4E"/>
    <w:lvl w:ilvl="0" w:tplc="8256A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C0CA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2B1EA2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D6DE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101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2637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6EBC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6A10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CA6B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7B30B8"/>
    <w:multiLevelType w:val="multilevel"/>
    <w:tmpl w:val="84D2E99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3436896"/>
    <w:multiLevelType w:val="singleLevel"/>
    <w:tmpl w:val="08090001"/>
    <w:lvl w:ilvl="0">
      <w:start w:val="1"/>
      <w:numFmt w:val="bullet"/>
      <w:pStyle w:val="Actio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46143FF"/>
    <w:multiLevelType w:val="multilevel"/>
    <w:tmpl w:val="CA107BC2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5CBB3216"/>
    <w:multiLevelType w:val="multilevel"/>
    <w:tmpl w:val="7756AFC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5EFA69F5"/>
    <w:multiLevelType w:val="hybridMultilevel"/>
    <w:tmpl w:val="4AEC8DD8"/>
    <w:lvl w:ilvl="0" w:tplc="C4AA34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D869A0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172078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00260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B3AC808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E3DACF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45647E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902701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3B20C06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269726F"/>
    <w:multiLevelType w:val="hybridMultilevel"/>
    <w:tmpl w:val="9C98F88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1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5988553">
    <w:abstractNumId w:val="0"/>
  </w:num>
  <w:num w:numId="2" w16cid:durableId="1317875410">
    <w:abstractNumId w:val="7"/>
  </w:num>
  <w:num w:numId="3" w16cid:durableId="1345978448">
    <w:abstractNumId w:val="6"/>
  </w:num>
  <w:num w:numId="4" w16cid:durableId="306016294">
    <w:abstractNumId w:val="9"/>
  </w:num>
  <w:num w:numId="5" w16cid:durableId="1925842829">
    <w:abstractNumId w:val="5"/>
  </w:num>
  <w:num w:numId="6" w16cid:durableId="475226135">
    <w:abstractNumId w:val="8"/>
  </w:num>
  <w:num w:numId="7" w16cid:durableId="1728919716">
    <w:abstractNumId w:val="10"/>
  </w:num>
  <w:num w:numId="8" w16cid:durableId="1066949244">
    <w:abstractNumId w:val="3"/>
  </w:num>
  <w:num w:numId="9" w16cid:durableId="1328627432">
    <w:abstractNumId w:val="4"/>
  </w:num>
  <w:num w:numId="10" w16cid:durableId="178004379">
    <w:abstractNumId w:val="1"/>
  </w:num>
  <w:num w:numId="11" w16cid:durableId="1479689170">
    <w:abstractNumId w:val="2"/>
  </w:num>
  <w:num w:numId="12" w16cid:durableId="1474836132">
    <w:abstractNumId w:val="7"/>
  </w:num>
  <w:num w:numId="13" w16cid:durableId="722559461">
    <w:abstractNumId w:val="7"/>
  </w:num>
  <w:num w:numId="14" w16cid:durableId="1524828425">
    <w:abstractNumId w:val="7"/>
  </w:num>
  <w:num w:numId="15" w16cid:durableId="1016733569">
    <w:abstractNumId w:val="7"/>
  </w:num>
  <w:num w:numId="16" w16cid:durableId="1888686746">
    <w:abstractNumId w:val="7"/>
  </w:num>
  <w:num w:numId="17" w16cid:durableId="1827627103">
    <w:abstractNumId w:val="7"/>
  </w:num>
  <w:num w:numId="18" w16cid:durableId="683676822">
    <w:abstractNumId w:val="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teve Baker [NESO]">
    <w15:presenceInfo w15:providerId="AD" w15:userId="S::stephen.baker@neso.energy::d8a94d33-3c4b-4616-9146-4f33804c06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077"/>
    <w:rsid w:val="00013AB9"/>
    <w:rsid w:val="000359B9"/>
    <w:rsid w:val="000401D2"/>
    <w:rsid w:val="00041618"/>
    <w:rsid w:val="00050E16"/>
    <w:rsid w:val="0006693B"/>
    <w:rsid w:val="00071199"/>
    <w:rsid w:val="0008506F"/>
    <w:rsid w:val="000A44DF"/>
    <w:rsid w:val="000A50E6"/>
    <w:rsid w:val="000B1AD7"/>
    <w:rsid w:val="000B23CB"/>
    <w:rsid w:val="000B6304"/>
    <w:rsid w:val="000C41D7"/>
    <w:rsid w:val="000F21D2"/>
    <w:rsid w:val="000F525F"/>
    <w:rsid w:val="001004F8"/>
    <w:rsid w:val="001079B6"/>
    <w:rsid w:val="00110FF6"/>
    <w:rsid w:val="0012495E"/>
    <w:rsid w:val="00152316"/>
    <w:rsid w:val="00154BA6"/>
    <w:rsid w:val="001604E4"/>
    <w:rsid w:val="0016054B"/>
    <w:rsid w:val="00174235"/>
    <w:rsid w:val="00181B3D"/>
    <w:rsid w:val="00187377"/>
    <w:rsid w:val="001B5356"/>
    <w:rsid w:val="001D1CBD"/>
    <w:rsid w:val="001D72D9"/>
    <w:rsid w:val="002275CC"/>
    <w:rsid w:val="00240C88"/>
    <w:rsid w:val="0024271D"/>
    <w:rsid w:val="00244151"/>
    <w:rsid w:val="00264F0A"/>
    <w:rsid w:val="0027014E"/>
    <w:rsid w:val="00295203"/>
    <w:rsid w:val="002A09AD"/>
    <w:rsid w:val="002A73C7"/>
    <w:rsid w:val="002D32BB"/>
    <w:rsid w:val="002D41F9"/>
    <w:rsid w:val="002E61DF"/>
    <w:rsid w:val="002F2CFC"/>
    <w:rsid w:val="00307D48"/>
    <w:rsid w:val="00312811"/>
    <w:rsid w:val="00324291"/>
    <w:rsid w:val="003309CD"/>
    <w:rsid w:val="00331701"/>
    <w:rsid w:val="0033760F"/>
    <w:rsid w:val="0035174E"/>
    <w:rsid w:val="003573FC"/>
    <w:rsid w:val="003578E3"/>
    <w:rsid w:val="00364ED3"/>
    <w:rsid w:val="00365209"/>
    <w:rsid w:val="0037027C"/>
    <w:rsid w:val="003805EF"/>
    <w:rsid w:val="003A30CD"/>
    <w:rsid w:val="003A6AED"/>
    <w:rsid w:val="003A6C94"/>
    <w:rsid w:val="003B0C64"/>
    <w:rsid w:val="003C405C"/>
    <w:rsid w:val="003E7351"/>
    <w:rsid w:val="004133B3"/>
    <w:rsid w:val="00414FA4"/>
    <w:rsid w:val="0043526F"/>
    <w:rsid w:val="00442539"/>
    <w:rsid w:val="00445636"/>
    <w:rsid w:val="004644E4"/>
    <w:rsid w:val="00484478"/>
    <w:rsid w:val="004A174E"/>
    <w:rsid w:val="004B4428"/>
    <w:rsid w:val="004C35E3"/>
    <w:rsid w:val="004C53F5"/>
    <w:rsid w:val="004C56DB"/>
    <w:rsid w:val="004C59A4"/>
    <w:rsid w:val="004E5916"/>
    <w:rsid w:val="00523105"/>
    <w:rsid w:val="0054317F"/>
    <w:rsid w:val="00551D2C"/>
    <w:rsid w:val="00555062"/>
    <w:rsid w:val="00560BAD"/>
    <w:rsid w:val="00560D11"/>
    <w:rsid w:val="00567A90"/>
    <w:rsid w:val="0057135B"/>
    <w:rsid w:val="0058309F"/>
    <w:rsid w:val="00586BAD"/>
    <w:rsid w:val="0059131A"/>
    <w:rsid w:val="005A403E"/>
    <w:rsid w:val="005B0AF3"/>
    <w:rsid w:val="005B3166"/>
    <w:rsid w:val="005B48AF"/>
    <w:rsid w:val="005B5356"/>
    <w:rsid w:val="005C01CB"/>
    <w:rsid w:val="005C159F"/>
    <w:rsid w:val="005D1868"/>
    <w:rsid w:val="005E23E6"/>
    <w:rsid w:val="00657FB2"/>
    <w:rsid w:val="00660CCE"/>
    <w:rsid w:val="00687023"/>
    <w:rsid w:val="006907ED"/>
    <w:rsid w:val="006B1645"/>
    <w:rsid w:val="006C43EE"/>
    <w:rsid w:val="006D56BA"/>
    <w:rsid w:val="006E4E60"/>
    <w:rsid w:val="00710B20"/>
    <w:rsid w:val="00741E29"/>
    <w:rsid w:val="00751D24"/>
    <w:rsid w:val="00756555"/>
    <w:rsid w:val="007579C3"/>
    <w:rsid w:val="007839A3"/>
    <w:rsid w:val="007861D8"/>
    <w:rsid w:val="00786D5B"/>
    <w:rsid w:val="007933F7"/>
    <w:rsid w:val="007B2745"/>
    <w:rsid w:val="007B66C7"/>
    <w:rsid w:val="007B7FCE"/>
    <w:rsid w:val="007D65FA"/>
    <w:rsid w:val="007E2A38"/>
    <w:rsid w:val="00825240"/>
    <w:rsid w:val="008255B0"/>
    <w:rsid w:val="008416E9"/>
    <w:rsid w:val="008443B1"/>
    <w:rsid w:val="0084673F"/>
    <w:rsid w:val="0085768C"/>
    <w:rsid w:val="00886131"/>
    <w:rsid w:val="00892418"/>
    <w:rsid w:val="00893216"/>
    <w:rsid w:val="008956DB"/>
    <w:rsid w:val="008E6734"/>
    <w:rsid w:val="008F6179"/>
    <w:rsid w:val="00900783"/>
    <w:rsid w:val="00907009"/>
    <w:rsid w:val="0091632A"/>
    <w:rsid w:val="00935077"/>
    <w:rsid w:val="009439F8"/>
    <w:rsid w:val="00974902"/>
    <w:rsid w:val="00976FA8"/>
    <w:rsid w:val="00984347"/>
    <w:rsid w:val="009A0CA1"/>
    <w:rsid w:val="009A3727"/>
    <w:rsid w:val="009B53C8"/>
    <w:rsid w:val="009C3D06"/>
    <w:rsid w:val="009D49B4"/>
    <w:rsid w:val="009E028C"/>
    <w:rsid w:val="009F01E1"/>
    <w:rsid w:val="009F2343"/>
    <w:rsid w:val="00A00E55"/>
    <w:rsid w:val="00A1098A"/>
    <w:rsid w:val="00A11305"/>
    <w:rsid w:val="00A26FA2"/>
    <w:rsid w:val="00A460E9"/>
    <w:rsid w:val="00A541A6"/>
    <w:rsid w:val="00A5655A"/>
    <w:rsid w:val="00A86A09"/>
    <w:rsid w:val="00A92AF6"/>
    <w:rsid w:val="00AA2598"/>
    <w:rsid w:val="00AA295A"/>
    <w:rsid w:val="00AA2E2F"/>
    <w:rsid w:val="00AB2D54"/>
    <w:rsid w:val="00AC0537"/>
    <w:rsid w:val="00AC6D7D"/>
    <w:rsid w:val="00AD3EB2"/>
    <w:rsid w:val="00AD6561"/>
    <w:rsid w:val="00AF1A59"/>
    <w:rsid w:val="00B00FD6"/>
    <w:rsid w:val="00B05B8B"/>
    <w:rsid w:val="00B23370"/>
    <w:rsid w:val="00B329C3"/>
    <w:rsid w:val="00B33A3D"/>
    <w:rsid w:val="00B3702D"/>
    <w:rsid w:val="00B41290"/>
    <w:rsid w:val="00B62FAA"/>
    <w:rsid w:val="00B673D9"/>
    <w:rsid w:val="00B71BEB"/>
    <w:rsid w:val="00BB3670"/>
    <w:rsid w:val="00BB547D"/>
    <w:rsid w:val="00BC7DF8"/>
    <w:rsid w:val="00BE7BC4"/>
    <w:rsid w:val="00BF4954"/>
    <w:rsid w:val="00BF4BDC"/>
    <w:rsid w:val="00C0081F"/>
    <w:rsid w:val="00C120C5"/>
    <w:rsid w:val="00C248F1"/>
    <w:rsid w:val="00C3115B"/>
    <w:rsid w:val="00C37AD6"/>
    <w:rsid w:val="00C40DA7"/>
    <w:rsid w:val="00C438B0"/>
    <w:rsid w:val="00C720C0"/>
    <w:rsid w:val="00C82035"/>
    <w:rsid w:val="00C8281C"/>
    <w:rsid w:val="00C9084D"/>
    <w:rsid w:val="00C91DD8"/>
    <w:rsid w:val="00C97241"/>
    <w:rsid w:val="00C97731"/>
    <w:rsid w:val="00CA2EC0"/>
    <w:rsid w:val="00CA4E22"/>
    <w:rsid w:val="00CB1CFA"/>
    <w:rsid w:val="00CC2B0A"/>
    <w:rsid w:val="00CC470A"/>
    <w:rsid w:val="00CC722E"/>
    <w:rsid w:val="00CD168E"/>
    <w:rsid w:val="00CD5ACC"/>
    <w:rsid w:val="00CE2F01"/>
    <w:rsid w:val="00D10282"/>
    <w:rsid w:val="00D104B8"/>
    <w:rsid w:val="00D37954"/>
    <w:rsid w:val="00D46402"/>
    <w:rsid w:val="00D5112D"/>
    <w:rsid w:val="00D53B19"/>
    <w:rsid w:val="00D578AC"/>
    <w:rsid w:val="00D6514F"/>
    <w:rsid w:val="00D9125E"/>
    <w:rsid w:val="00D94921"/>
    <w:rsid w:val="00DA0A53"/>
    <w:rsid w:val="00DB1DF2"/>
    <w:rsid w:val="00DC1D2D"/>
    <w:rsid w:val="00DD1B96"/>
    <w:rsid w:val="00DD605D"/>
    <w:rsid w:val="00DF400E"/>
    <w:rsid w:val="00DF44AE"/>
    <w:rsid w:val="00E124C8"/>
    <w:rsid w:val="00E14E2E"/>
    <w:rsid w:val="00E24064"/>
    <w:rsid w:val="00E257D0"/>
    <w:rsid w:val="00E31C73"/>
    <w:rsid w:val="00E35A8B"/>
    <w:rsid w:val="00E41470"/>
    <w:rsid w:val="00E5082D"/>
    <w:rsid w:val="00E81FB8"/>
    <w:rsid w:val="00E87763"/>
    <w:rsid w:val="00E87B12"/>
    <w:rsid w:val="00E87E6E"/>
    <w:rsid w:val="00E9409D"/>
    <w:rsid w:val="00EB629F"/>
    <w:rsid w:val="00EE0E27"/>
    <w:rsid w:val="00EE7425"/>
    <w:rsid w:val="00EF75AD"/>
    <w:rsid w:val="00F0680A"/>
    <w:rsid w:val="00F10A1D"/>
    <w:rsid w:val="00F258A4"/>
    <w:rsid w:val="00F2624D"/>
    <w:rsid w:val="00F3776A"/>
    <w:rsid w:val="00F40E17"/>
    <w:rsid w:val="00F4105F"/>
    <w:rsid w:val="00F47974"/>
    <w:rsid w:val="00F55FA5"/>
    <w:rsid w:val="00F57274"/>
    <w:rsid w:val="00F60E01"/>
    <w:rsid w:val="00F66ACE"/>
    <w:rsid w:val="00FA0C8A"/>
    <w:rsid w:val="00FC1AC3"/>
    <w:rsid w:val="00FE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41E51E"/>
  <w15:chartTrackingRefBased/>
  <w15:docId w15:val="{251A1C02-BFC4-4356-BA2B-9632CD0D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2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outlineLvl w:val="1"/>
    </w:pPr>
    <w:rPr>
      <w:b/>
      <w:i/>
      <w:sz w:val="24"/>
    </w:rPr>
  </w:style>
  <w:style w:type="paragraph" w:styleId="Heading3">
    <w:name w:val="heading 3"/>
    <w:basedOn w:val="Normal"/>
    <w:autoRedefine/>
    <w:qFormat/>
    <w:rsid w:val="005B3166"/>
    <w:pPr>
      <w:keepNext/>
      <w:numPr>
        <w:ilvl w:val="2"/>
        <w:numId w:val="2"/>
      </w:numPr>
      <w:tabs>
        <w:tab w:val="clear" w:pos="0"/>
        <w:tab w:val="num" w:pos="851"/>
      </w:tabs>
      <w:ind w:left="851" w:hanging="851"/>
      <w:jc w:val="both"/>
      <w:outlineLvl w:val="2"/>
    </w:pPr>
    <w:rPr>
      <w:lang w:eastAsia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  <w:rPr>
      <w:b/>
      <w:i/>
      <w:sz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i/>
      <w:sz w:val="24"/>
    </w:rPr>
  </w:style>
  <w:style w:type="paragraph" w:styleId="Heading7">
    <w:name w:val="heading 7"/>
    <w:basedOn w:val="Normal"/>
    <w:next w:val="Normal"/>
    <w:qFormat/>
    <w:pPr>
      <w:tabs>
        <w:tab w:val="left" w:pos="720"/>
      </w:tabs>
      <w:spacing w:before="240" w:after="60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720"/>
    </w:p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al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39">
    <w:name w:val="xl39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0">
    <w:name w:val="xl40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1">
    <w:name w:val="xl41"/>
    <w:basedOn w:val="Normal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2">
    <w:name w:val="xl42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al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7">
    <w:name w:val="xl47"/>
    <w:basedOn w:val="Normal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al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al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BulletList">
    <w:name w:val="Bullet List"/>
    <w:basedOn w:val="Normal"/>
    <w:pPr>
      <w:numPr>
        <w:numId w:val="1"/>
      </w:numPr>
    </w:pPr>
  </w:style>
  <w:style w:type="paragraph" w:customStyle="1" w:styleId="StyleHeading3Left15cmFirstline0cm">
    <w:name w:val="Style Heading 3 + Left:  1.5 cm First line:  0 cm"/>
    <w:basedOn w:val="Heading3"/>
    <w:pPr>
      <w:keepLines/>
      <w:numPr>
        <w:ilvl w:val="0"/>
        <w:numId w:val="0"/>
      </w:numPr>
    </w:pPr>
  </w:style>
  <w:style w:type="paragraph" w:customStyle="1" w:styleId="StyleLeft25cm">
    <w:name w:val="Style Left:  2.5 cm"/>
    <w:basedOn w:val="Normal"/>
    <w:autoRedefine/>
    <w:pPr>
      <w:ind w:left="851"/>
      <w:jc w:val="both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Indent2">
    <w:name w:val="Body Text Indent 2"/>
    <w:basedOn w:val="Normal"/>
    <w:pPr>
      <w:ind w:left="720"/>
      <w:jc w:val="both"/>
    </w:pPr>
    <w:rPr>
      <w:snapToGrid w:val="0"/>
      <w:color w:val="00000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Left15">
    <w:name w:val="Left 1.5"/>
    <w:basedOn w:val="Normal"/>
    <w:pPr>
      <w:spacing w:before="120" w:after="240"/>
      <w:ind w:left="851"/>
      <w:contextualSpacing/>
    </w:pPr>
  </w:style>
  <w:style w:type="table" w:styleId="TableGrid">
    <w:name w:val="Table Grid"/>
    <w:basedOn w:val="TableNormal"/>
    <w:rsid w:val="00C91DD8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indent">
    <w:name w:val="clauseindent"/>
    <w:basedOn w:val="Normal"/>
    <w:rsid w:val="003C405C"/>
    <w:pPr>
      <w:spacing w:after="240"/>
      <w:ind w:left="851"/>
    </w:pPr>
    <w:rPr>
      <w:rFonts w:ascii="Garamond MT" w:hAnsi="Garamond MT"/>
      <w:sz w:val="24"/>
    </w:rPr>
  </w:style>
  <w:style w:type="paragraph" w:customStyle="1" w:styleId="Action">
    <w:name w:val="Action"/>
    <w:basedOn w:val="Header"/>
    <w:link w:val="ActionChar"/>
    <w:rsid w:val="00307D48"/>
    <w:pPr>
      <w:numPr>
        <w:numId w:val="3"/>
      </w:numPr>
      <w:tabs>
        <w:tab w:val="clear" w:pos="4153"/>
        <w:tab w:val="clear" w:pos="8306"/>
      </w:tabs>
      <w:spacing w:after="0"/>
    </w:pPr>
    <w:rPr>
      <w:sz w:val="22"/>
    </w:rPr>
  </w:style>
  <w:style w:type="character" w:customStyle="1" w:styleId="ActionChar">
    <w:name w:val="Action Char"/>
    <w:link w:val="Action"/>
    <w:rsid w:val="00307D48"/>
    <w:rPr>
      <w:rFonts w:ascii="Arial" w:hAnsi="Arial"/>
      <w:sz w:val="22"/>
      <w:lang w:val="en-GB" w:eastAsia="en-US" w:bidi="ar-SA"/>
    </w:rPr>
  </w:style>
  <w:style w:type="paragraph" w:customStyle="1" w:styleId="Default">
    <w:name w:val="Default"/>
    <w:rsid w:val="001004F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numbering" w:styleId="1ai">
    <w:name w:val="Outline List 1"/>
    <w:basedOn w:val="NoList"/>
    <w:semiHidden/>
    <w:rsid w:val="000B23CB"/>
    <w:pPr>
      <w:numPr>
        <w:numId w:val="10"/>
      </w:numPr>
    </w:pPr>
  </w:style>
  <w:style w:type="character" w:customStyle="1" w:styleId="Subheading">
    <w:name w:val="Sub heading"/>
    <w:rsid w:val="000B23CB"/>
    <w:rPr>
      <w:rFonts w:ascii="Arial" w:hAnsi="Arial"/>
      <w:b/>
      <w:bCs/>
      <w:color w:val="0079C1"/>
      <w:sz w:val="22"/>
    </w:rPr>
  </w:style>
  <w:style w:type="character" w:styleId="Hyperlink">
    <w:name w:val="Hyperlink"/>
    <w:rsid w:val="00E24064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6D56BA"/>
    <w:rPr>
      <w:b/>
      <w:bCs/>
    </w:rPr>
  </w:style>
  <w:style w:type="character" w:customStyle="1" w:styleId="CommentTextChar">
    <w:name w:val="Comment Text Char"/>
    <w:link w:val="CommentText"/>
    <w:semiHidden/>
    <w:rsid w:val="006D56BA"/>
    <w:rPr>
      <w:rFonts w:ascii="Arial" w:hAnsi="Arial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6D56BA"/>
    <w:rPr>
      <w:rFonts w:ascii="Arial" w:hAnsi="Arial"/>
      <w:lang w:eastAsia="en-US"/>
    </w:rPr>
  </w:style>
  <w:style w:type="paragraph" w:styleId="Revision">
    <w:name w:val="Revision"/>
    <w:hidden/>
    <w:uiPriority w:val="99"/>
    <w:semiHidden/>
    <w:rsid w:val="008416E9"/>
    <w:rPr>
      <w:rFonts w:ascii="Arial" w:hAnsi="Arial"/>
      <w:lang w:eastAsia="en-US"/>
    </w:rPr>
  </w:style>
  <w:style w:type="character" w:customStyle="1" w:styleId="normaltextrun">
    <w:name w:val="normaltextrun"/>
    <w:basedOn w:val="DefaultParagraphFont"/>
    <w:rsid w:val="005B0AF3"/>
  </w:style>
  <w:style w:type="character" w:customStyle="1" w:styleId="eop">
    <w:name w:val="eop"/>
    <w:basedOn w:val="DefaultParagraphFont"/>
    <w:rsid w:val="005B0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3cc5491-11d0-42b6-aa67-deea8f49087f">
      <Terms xmlns="http://schemas.microsoft.com/office/infopath/2007/PartnerControls"/>
    </lcf76f155ced4ddcb4097134ff3c332f>
    <TaxCatchAll xmlns="35ebc48a-dc9e-45bc-8496-b347132bae5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46F44E5CB4144B14721DA3AAC8360" ma:contentTypeVersion="6" ma:contentTypeDescription="Create a new document." ma:contentTypeScope="" ma:versionID="27fcc6885e4662ed3da1930a0949d568">
  <xsd:schema xmlns:xsd="http://www.w3.org/2001/XMLSchema" xmlns:xs="http://www.w3.org/2001/XMLSchema" xmlns:p="http://schemas.microsoft.com/office/2006/metadata/properties" xmlns:ns2="6032ed8b-3e71-4b2f-ab7b-020545ac21c9" xmlns:ns3="2e3132a0-aaf2-4326-8928-c084593c093d" xmlns:ns4="63cc5491-11d0-42b6-aa67-deea8f49087f" xmlns:ns5="35ebc48a-dc9e-45bc-8496-b347132bae57" targetNamespace="http://schemas.microsoft.com/office/2006/metadata/properties" ma:root="true" ma:fieldsID="f68e1f16dc88a928ead572aab92025b5" ns2:_="" ns3:_="" ns4:_="" ns5:_="">
    <xsd:import namespace="6032ed8b-3e71-4b2f-ab7b-020545ac21c9"/>
    <xsd:import namespace="2e3132a0-aaf2-4326-8928-c084593c093d"/>
    <xsd:import namespace="63cc5491-11d0-42b6-aa67-deea8f49087f"/>
    <xsd:import namespace="35ebc48a-dc9e-45bc-8496-b347132bae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4:lcf76f155ced4ddcb4097134ff3c332f" minOccurs="0"/>
                <xsd:element ref="ns5:TaxCatchAll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ed8b-3e71-4b2f-ab7b-020545ac2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132a0-aaf2-4326-8928-c084593c0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cc5491-11d0-42b6-aa67-deea8f49087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5fefd14-5d55-4234-9e3d-a596bbbe9a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ebc48a-dc9e-45bc-8496-b347132bae57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88d538d1-1f4a-4c59-9947-dc698ca978ed}" ma:internalName="TaxCatchAll" ma:showField="CatchAllData" ma:web="35ebc48a-dc9e-45bc-8496-b347132bae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E68AE5-D706-4EE9-89C3-907A94671F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189D4-F6E8-4FF9-8B9C-A58D3BD4AC55}">
  <ds:schemaRefs>
    <ds:schemaRef ds:uri="http://schemas.microsoft.com/office/2006/metadata/properties"/>
    <ds:schemaRef ds:uri="http://schemas.microsoft.com/office/infopath/2007/PartnerControls"/>
    <ds:schemaRef ds:uri="63cc5491-11d0-42b6-aa67-deea8f49087f"/>
    <ds:schemaRef ds:uri="35ebc48a-dc9e-45bc-8496-b347132bae57"/>
  </ds:schemaRefs>
</ds:datastoreItem>
</file>

<file path=customXml/itemProps3.xml><?xml version="1.0" encoding="utf-8"?>
<ds:datastoreItem xmlns:ds="http://schemas.openxmlformats.org/officeDocument/2006/customXml" ds:itemID="{036B8C64-1605-4240-B10F-0EC6234939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2ed8b-3e71-4b2f-ab7b-020545ac21c9"/>
    <ds:schemaRef ds:uri="2e3132a0-aaf2-4326-8928-c084593c093d"/>
    <ds:schemaRef ds:uri="63cc5491-11d0-42b6-aa67-deea8f49087f"/>
    <ds:schemaRef ds:uri="35ebc48a-dc9e-45bc-8496-b347132ba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STCP 25-3 Issue 003 Fast Track Self-Governance Process  25 April 2023</vt:lpstr>
    </vt:vector>
  </TitlesOfParts>
  <Company>NGC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STCP 25-3 Issue 003 Fast Track Self-Governance Process  25 April 2023</dc:title>
  <dc:subject/>
  <dc:creator>Greg Farrell</dc:creator>
  <cp:keywords/>
  <dc:description>Comments from IPUG group incorporated.</dc:description>
  <cp:lastModifiedBy>Steve Baker [NESO]</cp:lastModifiedBy>
  <cp:revision>11</cp:revision>
  <cp:lastPrinted>2023-10-13T15:39:00Z</cp:lastPrinted>
  <dcterms:created xsi:type="dcterms:W3CDTF">2023-03-09T12:58:00Z</dcterms:created>
  <dcterms:modified xsi:type="dcterms:W3CDTF">2025-10-16T11:04:00Z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1533192415</vt:i4>
  </property>
  <property fmtid="{D5CDD505-2E9C-101B-9397-08002B2CF9AE}" pid="3" name="_NewReviewCycle">
    <vt:lpwstr/>
  </property>
  <property fmtid="{D5CDD505-2E9C-101B-9397-08002B2CF9AE}" pid="4" name="_EmailSubject">
    <vt:lpwstr>STCP Modification Proposal - NGESO (1)</vt:lpwstr>
  </property>
  <property fmtid="{D5CDD505-2E9C-101B-9397-08002B2CF9AE}" pid="5" name="_AuthorEmail">
    <vt:lpwstr>Bec.Thornton@nationalgrid.com</vt:lpwstr>
  </property>
  <property fmtid="{D5CDD505-2E9C-101B-9397-08002B2CF9AE}" pid="6" name="_AuthorEmailDisplayName">
    <vt:lpwstr>Thornton, Bec</vt:lpwstr>
  </property>
  <property fmtid="{D5CDD505-2E9C-101B-9397-08002B2CF9AE}" pid="7" name="IconOverlay">
    <vt:lpwstr/>
  </property>
  <property fmtid="{D5CDD505-2E9C-101B-9397-08002B2CF9AE}" pid="8" name="_PreviousAdHocReviewCycleID">
    <vt:i4>-1792950603</vt:i4>
  </property>
  <property fmtid="{D5CDD505-2E9C-101B-9397-08002B2CF9AE}" pid="9" name="_ReviewingToolsShownOnce">
    <vt:lpwstr/>
  </property>
  <property fmtid="{D5CDD505-2E9C-101B-9397-08002B2CF9AE}" pid="10" name="test">
    <vt:lpwstr/>
  </property>
  <property fmtid="{D5CDD505-2E9C-101B-9397-08002B2CF9AE}" pid="11" name="ContentTypeId">
    <vt:lpwstr>0x010100B4C46F44E5CB4144B14721DA3AAC8360</vt:lpwstr>
  </property>
  <property fmtid="{D5CDD505-2E9C-101B-9397-08002B2CF9AE}" pid="12" name="MediaServiceImageTags">
    <vt:lpwstr/>
  </property>
  <property fmtid="{D5CDD505-2E9C-101B-9397-08002B2CF9AE}" pid="13" name="Order">
    <vt:r8>2094400</vt:r8>
  </property>
  <property fmtid="{D5CDD505-2E9C-101B-9397-08002B2CF9AE}" pid="15" name="docLang">
    <vt:lpwstr>en</vt:lpwstr>
  </property>
</Properties>
</file>